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60047"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78FBBFD" w14:textId="77777777" w:rsidR="005D49A0" w:rsidRPr="009044F1" w:rsidRDefault="005D49A0" w:rsidP="005D49A0">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Pr="009044F1">
        <w:rPr>
          <w:rFonts w:ascii="GHEA Grapalat" w:hAnsi="GHEA Grapalat"/>
          <w:i w:val="0"/>
          <w:sz w:val="24"/>
          <w:szCs w:val="24"/>
        </w:rPr>
        <w:t xml:space="preserve"> </w:t>
      </w:r>
    </w:p>
    <w:p w14:paraId="7B41F9A6"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2D134686" w14:textId="4D82B5D8"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4610FA">
        <w:rPr>
          <w:rFonts w:ascii="GHEA Grapalat" w:hAnsi="GHEA Grapalat"/>
          <w:i w:val="0"/>
          <w:sz w:val="24"/>
          <w:szCs w:val="24"/>
        </w:rPr>
        <w:t>04</w:t>
      </w:r>
      <w:r w:rsidRPr="009044F1">
        <w:rPr>
          <w:rFonts w:ascii="GHEA Grapalat" w:hAnsi="GHEA Grapalat"/>
          <w:i w:val="0"/>
          <w:sz w:val="24"/>
          <w:szCs w:val="24"/>
        </w:rPr>
        <w:t>" "</w:t>
      </w:r>
      <w:r w:rsidR="004610FA">
        <w:rPr>
          <w:rFonts w:ascii="GHEA Grapalat" w:hAnsi="GHEA Grapalat"/>
          <w:i w:val="0"/>
          <w:sz w:val="24"/>
          <w:szCs w:val="24"/>
        </w:rPr>
        <w:t>ноября</w:t>
      </w:r>
      <w:r w:rsidRPr="009044F1">
        <w:rPr>
          <w:rFonts w:ascii="GHEA Grapalat" w:hAnsi="GHEA Grapalat"/>
          <w:i w:val="0"/>
          <w:sz w:val="24"/>
          <w:szCs w:val="24"/>
        </w:rPr>
        <w:t>" 20</w:t>
      </w:r>
      <w:r w:rsidR="005D49A0">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5D49A0">
        <w:rPr>
          <w:rFonts w:ascii="GHEA Grapalat" w:hAnsi="GHEA Grapalat"/>
          <w:i w:val="0"/>
          <w:sz w:val="24"/>
          <w:szCs w:val="24"/>
        </w:rPr>
        <w:t>1</w:t>
      </w:r>
      <w:r w:rsidRPr="009044F1">
        <w:rPr>
          <w:rFonts w:ascii="GHEA Grapalat" w:hAnsi="GHEA Grapalat"/>
          <w:i w:val="0"/>
          <w:sz w:val="24"/>
          <w:szCs w:val="24"/>
        </w:rPr>
        <w:t xml:space="preserve">" </w:t>
      </w:r>
    </w:p>
    <w:p w14:paraId="578547D6" w14:textId="3F8B35F7"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4610FA">
        <w:rPr>
          <w:rFonts w:ascii="GHEA Grapalat" w:hAnsi="GHEA Grapalat"/>
          <w:b/>
          <w:bCs/>
          <w:i w:val="0"/>
          <w:sz w:val="24"/>
          <w:szCs w:val="24"/>
        </w:rPr>
        <w:t>HFF-GH-NPTcDzB -2025/4</w:t>
      </w:r>
    </w:p>
    <w:p w14:paraId="2F21CFAF"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1B4EE484" w14:textId="77777777" w:rsidR="005D49A0" w:rsidRPr="009044F1" w:rsidRDefault="005D49A0" w:rsidP="005D49A0">
      <w:pPr>
        <w:pStyle w:val="BodyTextIndent"/>
        <w:widowControl w:val="0"/>
        <w:spacing w:line="276"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AB5994">
        <w:rPr>
          <w:rFonts w:ascii="GHEA Grapalat" w:hAnsi="GHEA Grapalat"/>
          <w:i w:val="0"/>
          <w:sz w:val="24"/>
          <w:szCs w:val="24"/>
        </w:rPr>
        <w:t>Общественная организация "Федерация футбола Армении</w:t>
      </w:r>
      <w:r w:rsidRPr="009044F1">
        <w:rPr>
          <w:rFonts w:ascii="GHEA Grapalat" w:hAnsi="GHEA Grapalat"/>
          <w:i w:val="0"/>
          <w:sz w:val="24"/>
          <w:szCs w:val="24"/>
        </w:rPr>
        <w:t>, находящийся по адресу:</w:t>
      </w:r>
      <w:r w:rsidRPr="00AB5994">
        <w:rPr>
          <w:rFonts w:ascii="GHEA Grapalat" w:hAnsi="GHEA Grapalat"/>
          <w:i w:val="0"/>
          <w:sz w:val="24"/>
          <w:szCs w:val="24"/>
        </w:rPr>
        <w:t xml:space="preserve"> </w:t>
      </w:r>
      <w:r>
        <w:rPr>
          <w:rFonts w:ascii="GHEA Grapalat" w:hAnsi="GHEA Grapalat"/>
          <w:i w:val="0"/>
          <w:sz w:val="24"/>
          <w:szCs w:val="24"/>
        </w:rPr>
        <w:t>г</w:t>
      </w:r>
      <w:r w:rsidRPr="00AB5994">
        <w:rPr>
          <w:rFonts w:ascii="GHEA Grapalat" w:hAnsi="GHEA Grapalat"/>
          <w:i w:val="0"/>
          <w:sz w:val="24"/>
          <w:szCs w:val="24"/>
        </w:rPr>
        <w:t>. Ереван, Ханджяна 27,</w:t>
      </w:r>
      <w:r w:rsidRPr="00AB5994">
        <w:rPr>
          <w:rFonts w:ascii="Sylfaen" w:hAnsi="Sylfaen"/>
          <w:sz w:val="18"/>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3CA16562" w14:textId="04E027C2" w:rsidR="005D49A0"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Pr>
          <w:rFonts w:ascii="GHEA Grapalat" w:hAnsi="GHEA Grapalat"/>
          <w:i w:val="0"/>
          <w:spacing w:val="6"/>
          <w:sz w:val="24"/>
          <w:szCs w:val="24"/>
        </w:rPr>
        <w:t>на п</w:t>
      </w:r>
      <w:r w:rsidRPr="00AB5994">
        <w:rPr>
          <w:rFonts w:ascii="GHEA Grapalat" w:hAnsi="GHEA Grapalat"/>
          <w:i w:val="0"/>
          <w:spacing w:val="6"/>
          <w:sz w:val="24"/>
          <w:szCs w:val="24"/>
        </w:rPr>
        <w:t xml:space="preserve">редоставление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строительства </w:t>
      </w:r>
      <w:r w:rsidR="00FF40E8" w:rsidRPr="00FF40E8">
        <w:rPr>
          <w:rFonts w:ascii="GHEA Grapalat" w:hAnsi="GHEA Grapalat"/>
          <w:b/>
          <w:i w:val="0"/>
          <w:spacing w:val="6"/>
          <w:sz w:val="24"/>
          <w:szCs w:val="24"/>
        </w:rPr>
        <w:t>футбольной академии в общине Давташен г. Еревана.РА</w:t>
      </w:r>
      <w:r w:rsidR="00FF40E8" w:rsidRPr="00FF40E8">
        <w:rPr>
          <w:rFonts w:ascii="GHEA Grapalat" w:hAnsi="GHEA Grapalat"/>
          <w:b/>
          <w:spacing w:val="6"/>
          <w:sz w:val="24"/>
          <w:szCs w:val="24"/>
        </w:rPr>
        <w:t xml:space="preserve"> </w:t>
      </w:r>
      <w:r>
        <w:rPr>
          <w:rFonts w:ascii="GHEA Grapalat" w:hAnsi="GHEA Grapalat"/>
          <w:i w:val="0"/>
          <w:sz w:val="24"/>
          <w:szCs w:val="24"/>
        </w:rPr>
        <w:t>(далее — договор).</w:t>
      </w:r>
    </w:p>
    <w:p w14:paraId="16BB3ABE" w14:textId="77777777" w:rsidR="005D49A0" w:rsidRPr="009044F1"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27C95235" w14:textId="77777777" w:rsidR="005D49A0" w:rsidRDefault="005D49A0" w:rsidP="005D49A0">
      <w:pPr>
        <w:pStyle w:val="BodyTextIndent"/>
        <w:widowControl w:val="0"/>
        <w:spacing w:line="276"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1638428" w14:textId="77777777" w:rsidR="005D49A0" w:rsidRPr="003F762C" w:rsidRDefault="005D49A0" w:rsidP="005D49A0">
      <w:pPr>
        <w:pStyle w:val="BodyTextIndent"/>
        <w:widowControl w:val="0"/>
        <w:spacing w:line="276"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11D1E89F" w14:textId="77777777" w:rsidR="005D49A0" w:rsidRPr="00D5443D" w:rsidRDefault="005D49A0" w:rsidP="005D49A0">
      <w:pPr>
        <w:pStyle w:val="BodyTextIndent"/>
        <w:widowControl w:val="0"/>
        <w:spacing w:line="276"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CD5D96E" w14:textId="2EA30095" w:rsidR="005D49A0" w:rsidRPr="00AB5994" w:rsidRDefault="005D49A0" w:rsidP="005D49A0">
      <w:pPr>
        <w:pStyle w:val="BodyTextIndent"/>
        <w:widowControl w:val="0"/>
        <w:spacing w:line="276" w:lineRule="auto"/>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Pr>
          <w:rFonts w:ascii="GHEA Grapalat" w:hAnsi="GHEA Grapalat"/>
          <w:i w:val="0"/>
          <w:sz w:val="24"/>
          <w:szCs w:val="24"/>
        </w:rPr>
        <w:t xml:space="preserve"> </w:t>
      </w:r>
      <w:r w:rsidRPr="00AB5994">
        <w:rPr>
          <w:rFonts w:ascii="GHEA Grapalat" w:hAnsi="GHEA Grapalat"/>
          <w:b/>
          <w:i w:val="0"/>
          <w:sz w:val="24"/>
          <w:szCs w:val="24"/>
        </w:rPr>
        <w:t xml:space="preserve">г. Ереван, Ханджяна 27, в документарной форме, до </w:t>
      </w:r>
      <w:r>
        <w:rPr>
          <w:rFonts w:ascii="GHEA Grapalat" w:hAnsi="GHEA Grapalat"/>
          <w:b/>
          <w:i w:val="0"/>
          <w:sz w:val="24"/>
          <w:szCs w:val="24"/>
        </w:rPr>
        <w:t>14:00</w:t>
      </w:r>
      <w:r w:rsidR="00FF40E8">
        <w:rPr>
          <w:rFonts w:ascii="GHEA Grapalat" w:hAnsi="GHEA Grapalat"/>
          <w:b/>
          <w:i w:val="0"/>
          <w:sz w:val="24"/>
          <w:szCs w:val="24"/>
        </w:rPr>
        <w:t xml:space="preserve"> </w:t>
      </w:r>
      <w:r w:rsidRPr="00AB5994">
        <w:rPr>
          <w:rFonts w:ascii="GHEA Grapalat" w:hAnsi="GHEA Grapalat"/>
          <w:b/>
          <w:i w:val="0"/>
          <w:sz w:val="24"/>
          <w:szCs w:val="24"/>
        </w:rPr>
        <w:t>часов 7-го дня со дня опубликования настоящего объявления</w:t>
      </w:r>
      <w:r w:rsidRPr="00D85563">
        <w:rPr>
          <w:rFonts w:ascii="GHEA Grapalat" w:hAnsi="GHEA Grapalat"/>
          <w:i w:val="0"/>
          <w:sz w:val="24"/>
          <w:szCs w:val="24"/>
        </w:rPr>
        <w:t>. Кроме армянского языка заявки могут быть поданы также на английском или русском языке.</w:t>
      </w:r>
    </w:p>
    <w:p w14:paraId="7303173E" w14:textId="27EB55AA" w:rsidR="005D49A0" w:rsidRDefault="005D49A0" w:rsidP="005D49A0">
      <w:pPr>
        <w:pStyle w:val="BodyTextIndent"/>
        <w:widowControl w:val="0"/>
        <w:spacing w:line="276" w:lineRule="auto"/>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Pr="00AB5994">
        <w:rPr>
          <w:rFonts w:ascii="GHEA Grapalat" w:hAnsi="GHEA Grapalat"/>
          <w:b/>
          <w:i w:val="0"/>
          <w:sz w:val="24"/>
          <w:szCs w:val="24"/>
        </w:rPr>
        <w:t>г. Ереван, Ханджяна 27</w:t>
      </w:r>
      <w:r w:rsidRPr="00D85563">
        <w:rPr>
          <w:rFonts w:ascii="GHEA Grapalat" w:hAnsi="GHEA Grapalat"/>
          <w:i w:val="0"/>
          <w:sz w:val="24"/>
          <w:szCs w:val="24"/>
        </w:rPr>
        <w:t xml:space="preserve">, в </w:t>
      </w:r>
      <w:r>
        <w:rPr>
          <w:rFonts w:ascii="GHEA Grapalat" w:hAnsi="GHEA Grapalat"/>
          <w:i w:val="0"/>
          <w:sz w:val="24"/>
          <w:szCs w:val="24"/>
        </w:rPr>
        <w:t>14:00</w:t>
      </w:r>
      <w:r w:rsidR="00FF40E8">
        <w:rPr>
          <w:rFonts w:ascii="GHEA Grapalat" w:hAnsi="GHEA Grapalat"/>
          <w:i w:val="0"/>
          <w:sz w:val="24"/>
          <w:szCs w:val="24"/>
        </w:rPr>
        <w:t xml:space="preserve"> </w:t>
      </w:r>
      <w:r>
        <w:rPr>
          <w:rFonts w:ascii="GHEA Grapalat" w:hAnsi="GHEA Grapalat"/>
          <w:i w:val="0"/>
          <w:sz w:val="24"/>
          <w:szCs w:val="24"/>
        </w:rPr>
        <w:t xml:space="preserve">часов </w:t>
      </w:r>
      <w:r w:rsidR="004610FA">
        <w:rPr>
          <w:rFonts w:ascii="GHEA Grapalat" w:hAnsi="GHEA Grapalat"/>
          <w:i w:val="0"/>
          <w:sz w:val="24"/>
          <w:szCs w:val="24"/>
        </w:rPr>
        <w:t>11 ноября</w:t>
      </w:r>
      <w:r>
        <w:rPr>
          <w:rFonts w:ascii="GHEA Grapalat" w:hAnsi="GHEA Grapalat"/>
          <w:i w:val="0"/>
          <w:sz w:val="24"/>
          <w:szCs w:val="24"/>
        </w:rPr>
        <w:t xml:space="preserve"> 2025</w:t>
      </w:r>
      <w:r w:rsidRPr="00D85563">
        <w:rPr>
          <w:rFonts w:ascii="GHEA Grapalat" w:hAnsi="GHEA Grapalat"/>
          <w:i w:val="0"/>
          <w:sz w:val="24"/>
          <w:szCs w:val="24"/>
        </w:rPr>
        <w:t>.</w:t>
      </w:r>
    </w:p>
    <w:p w14:paraId="589F8DE6" w14:textId="77777777" w:rsidR="005D49A0" w:rsidRPr="001B32D9" w:rsidRDefault="005D49A0" w:rsidP="005D49A0">
      <w:pPr>
        <w:pStyle w:val="BodyTextIndent"/>
        <w:widowControl w:val="0"/>
        <w:spacing w:line="276"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138B70" w14:textId="77777777" w:rsidR="005D49A0" w:rsidRPr="003A1EBB" w:rsidRDefault="005D49A0" w:rsidP="005D49A0">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14D9548E" w14:textId="77777777" w:rsidR="005D49A0" w:rsidRPr="00B16F41" w:rsidRDefault="005D49A0" w:rsidP="005D49A0">
      <w:pPr>
        <w:pStyle w:val="BodyTextIndent"/>
        <w:widowControl w:val="0"/>
        <w:spacing w:line="240" w:lineRule="auto"/>
        <w:ind w:firstLine="0"/>
        <w:rPr>
          <w:rFonts w:ascii="GHEA Grapalat" w:hAnsi="GHEA Grapalat"/>
          <w:b/>
          <w:i w:val="0"/>
          <w:sz w:val="24"/>
          <w:szCs w:val="24"/>
        </w:rPr>
      </w:pPr>
      <w:r w:rsidRPr="00B16F41">
        <w:rPr>
          <w:rFonts w:ascii="GHEA Grapalat" w:hAnsi="GHEA Grapalat"/>
          <w:b/>
          <w:i w:val="0"/>
          <w:sz w:val="24"/>
          <w:szCs w:val="24"/>
        </w:rPr>
        <w:t>Офелия Киракосян</w:t>
      </w:r>
    </w:p>
    <w:p w14:paraId="708D91A4" w14:textId="77777777" w:rsidR="005D49A0" w:rsidRPr="006115CC" w:rsidRDefault="005D49A0" w:rsidP="005D49A0">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Телефон: 099-222-444</w:t>
      </w:r>
    </w:p>
    <w:p w14:paraId="02193A6A" w14:textId="77777777" w:rsidR="005D49A0" w:rsidRPr="006115CC" w:rsidRDefault="005D49A0" w:rsidP="005D49A0">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 xml:space="preserve">Электронная почта: </w:t>
      </w:r>
      <w:hyperlink r:id="rId8" w:history="1">
        <w:r w:rsidRPr="006115CC">
          <w:rPr>
            <w:rStyle w:val="Hyperlink"/>
            <w:rFonts w:ascii="GHEA Grapalat" w:hAnsi="GHEA Grapalat"/>
            <w:b/>
            <w:i w:val="0"/>
            <w:lang w:val="af-ZA"/>
          </w:rPr>
          <w:t>ofelia.kirakosyan@ffa.am</w:t>
        </w:r>
      </w:hyperlink>
    </w:p>
    <w:p w14:paraId="1CE2B579" w14:textId="77777777" w:rsidR="005D49A0" w:rsidRPr="006115CC" w:rsidRDefault="005D49A0" w:rsidP="005D49A0">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t>Заказчик: Общественная организация "Федерация футбола Армении</w:t>
      </w:r>
      <w:r w:rsidRPr="006115CC">
        <w:rPr>
          <w:rFonts w:ascii="GHEA Grapalat" w:hAnsi="GHEA Grapalat"/>
          <w:b/>
          <w:i w:val="0"/>
          <w:sz w:val="16"/>
          <w:szCs w:val="16"/>
        </w:rPr>
        <w:t xml:space="preserve"> </w:t>
      </w:r>
    </w:p>
    <w:p w14:paraId="10C48817" w14:textId="77777777" w:rsidR="005D49A0" w:rsidRDefault="005D49A0" w:rsidP="00D12E3B">
      <w:pPr>
        <w:pStyle w:val="BodyText"/>
        <w:widowControl w:val="0"/>
        <w:spacing w:after="160"/>
        <w:ind w:firstLine="567"/>
        <w:jc w:val="right"/>
        <w:rPr>
          <w:rFonts w:ascii="GHEA Grapalat" w:hAnsi="GHEA Grapalat"/>
          <w:i/>
        </w:rPr>
      </w:pPr>
    </w:p>
    <w:p w14:paraId="0F72DF3C" w14:textId="77777777" w:rsidR="005D49A0" w:rsidRDefault="005D49A0" w:rsidP="00D12E3B">
      <w:pPr>
        <w:pStyle w:val="BodyText"/>
        <w:widowControl w:val="0"/>
        <w:spacing w:after="160"/>
        <w:ind w:firstLine="567"/>
        <w:jc w:val="right"/>
        <w:rPr>
          <w:rFonts w:ascii="GHEA Grapalat" w:hAnsi="GHEA Grapalat"/>
          <w:i/>
        </w:rPr>
      </w:pPr>
    </w:p>
    <w:p w14:paraId="7E9C2A5C" w14:textId="77777777" w:rsidR="005D49A0" w:rsidRDefault="005D49A0" w:rsidP="00D12E3B">
      <w:pPr>
        <w:pStyle w:val="BodyText"/>
        <w:widowControl w:val="0"/>
        <w:spacing w:after="160"/>
        <w:ind w:firstLine="567"/>
        <w:jc w:val="right"/>
        <w:rPr>
          <w:rFonts w:ascii="GHEA Grapalat" w:hAnsi="GHEA Grapalat"/>
          <w:i/>
        </w:rPr>
      </w:pPr>
    </w:p>
    <w:p w14:paraId="783220D6" w14:textId="77777777" w:rsidR="005D49A0" w:rsidRDefault="005D49A0" w:rsidP="00D12E3B">
      <w:pPr>
        <w:pStyle w:val="BodyText"/>
        <w:widowControl w:val="0"/>
        <w:spacing w:after="160"/>
        <w:ind w:firstLine="567"/>
        <w:jc w:val="right"/>
        <w:rPr>
          <w:rFonts w:ascii="GHEA Grapalat" w:hAnsi="GHEA Grapalat"/>
          <w:i/>
        </w:rPr>
      </w:pPr>
    </w:p>
    <w:p w14:paraId="6A70957C" w14:textId="77777777" w:rsidR="005D49A0" w:rsidRDefault="005D49A0" w:rsidP="00D12E3B">
      <w:pPr>
        <w:pStyle w:val="BodyText"/>
        <w:widowControl w:val="0"/>
        <w:spacing w:after="160"/>
        <w:ind w:firstLine="567"/>
        <w:jc w:val="right"/>
        <w:rPr>
          <w:rFonts w:ascii="GHEA Grapalat" w:hAnsi="GHEA Grapalat"/>
          <w:i/>
        </w:rPr>
      </w:pPr>
    </w:p>
    <w:p w14:paraId="00A92BB6" w14:textId="77777777" w:rsidR="005D49A0" w:rsidRDefault="005D49A0" w:rsidP="00D12E3B">
      <w:pPr>
        <w:pStyle w:val="BodyText"/>
        <w:widowControl w:val="0"/>
        <w:spacing w:after="160"/>
        <w:ind w:firstLine="567"/>
        <w:jc w:val="right"/>
        <w:rPr>
          <w:rFonts w:ascii="GHEA Grapalat" w:hAnsi="GHEA Grapalat"/>
          <w:i/>
        </w:rPr>
      </w:pPr>
    </w:p>
    <w:p w14:paraId="65FD1338" w14:textId="77777777" w:rsidR="005D49A0" w:rsidRDefault="005D49A0" w:rsidP="00D12E3B">
      <w:pPr>
        <w:pStyle w:val="BodyText"/>
        <w:widowControl w:val="0"/>
        <w:spacing w:after="160"/>
        <w:ind w:firstLine="567"/>
        <w:jc w:val="right"/>
        <w:rPr>
          <w:rFonts w:ascii="GHEA Grapalat" w:hAnsi="GHEA Grapalat"/>
          <w:i/>
        </w:rPr>
      </w:pPr>
    </w:p>
    <w:p w14:paraId="3201FF01" w14:textId="77777777" w:rsidR="005D49A0" w:rsidRDefault="005D49A0" w:rsidP="00D12E3B">
      <w:pPr>
        <w:pStyle w:val="BodyText"/>
        <w:widowControl w:val="0"/>
        <w:spacing w:after="160"/>
        <w:ind w:firstLine="567"/>
        <w:jc w:val="right"/>
        <w:rPr>
          <w:rFonts w:ascii="GHEA Grapalat" w:hAnsi="GHEA Grapalat"/>
          <w:i/>
        </w:rPr>
      </w:pPr>
    </w:p>
    <w:p w14:paraId="592664A2" w14:textId="77777777" w:rsidR="005D49A0" w:rsidRDefault="005D49A0" w:rsidP="00D12E3B">
      <w:pPr>
        <w:pStyle w:val="BodyText"/>
        <w:widowControl w:val="0"/>
        <w:spacing w:after="160"/>
        <w:ind w:firstLine="567"/>
        <w:jc w:val="right"/>
        <w:rPr>
          <w:rFonts w:ascii="GHEA Grapalat" w:hAnsi="GHEA Grapalat"/>
          <w:i/>
        </w:rPr>
      </w:pPr>
    </w:p>
    <w:p w14:paraId="6E53B0D9" w14:textId="77777777" w:rsidR="005D49A0" w:rsidRDefault="005D49A0" w:rsidP="00D12E3B">
      <w:pPr>
        <w:pStyle w:val="BodyText"/>
        <w:widowControl w:val="0"/>
        <w:spacing w:after="160"/>
        <w:ind w:firstLine="567"/>
        <w:jc w:val="right"/>
        <w:rPr>
          <w:rFonts w:ascii="GHEA Grapalat" w:hAnsi="GHEA Grapalat"/>
          <w:i/>
        </w:rPr>
      </w:pPr>
    </w:p>
    <w:p w14:paraId="738ABC91" w14:textId="77777777" w:rsidR="005D49A0" w:rsidRDefault="005D49A0" w:rsidP="00D12E3B">
      <w:pPr>
        <w:pStyle w:val="BodyText"/>
        <w:widowControl w:val="0"/>
        <w:spacing w:after="160"/>
        <w:ind w:firstLine="567"/>
        <w:jc w:val="right"/>
        <w:rPr>
          <w:rFonts w:ascii="GHEA Grapalat" w:hAnsi="GHEA Grapalat"/>
          <w:i/>
        </w:rPr>
      </w:pPr>
    </w:p>
    <w:p w14:paraId="06ABDCDE" w14:textId="77777777" w:rsidR="005D49A0" w:rsidRDefault="005D49A0" w:rsidP="00D12E3B">
      <w:pPr>
        <w:pStyle w:val="BodyText"/>
        <w:widowControl w:val="0"/>
        <w:spacing w:after="160"/>
        <w:ind w:firstLine="567"/>
        <w:jc w:val="right"/>
        <w:rPr>
          <w:rFonts w:ascii="GHEA Grapalat" w:hAnsi="GHEA Grapalat"/>
          <w:i/>
        </w:rPr>
      </w:pPr>
    </w:p>
    <w:p w14:paraId="0E892177" w14:textId="77777777" w:rsidR="005D49A0" w:rsidRDefault="005D49A0" w:rsidP="00D12E3B">
      <w:pPr>
        <w:pStyle w:val="BodyText"/>
        <w:widowControl w:val="0"/>
        <w:spacing w:after="160"/>
        <w:ind w:firstLine="567"/>
        <w:jc w:val="right"/>
        <w:rPr>
          <w:rFonts w:ascii="GHEA Grapalat" w:hAnsi="GHEA Grapalat"/>
          <w:i/>
        </w:rPr>
      </w:pPr>
    </w:p>
    <w:p w14:paraId="45DB86E1" w14:textId="77777777" w:rsidR="005D49A0" w:rsidRDefault="005D49A0" w:rsidP="00D12E3B">
      <w:pPr>
        <w:pStyle w:val="BodyText"/>
        <w:widowControl w:val="0"/>
        <w:spacing w:after="160"/>
        <w:ind w:firstLine="567"/>
        <w:jc w:val="right"/>
        <w:rPr>
          <w:rFonts w:ascii="GHEA Grapalat" w:hAnsi="GHEA Grapalat"/>
          <w:i/>
        </w:rPr>
      </w:pPr>
    </w:p>
    <w:p w14:paraId="4A7BFB53" w14:textId="77777777" w:rsidR="005D49A0" w:rsidRDefault="005D49A0" w:rsidP="00D12E3B">
      <w:pPr>
        <w:pStyle w:val="BodyText"/>
        <w:widowControl w:val="0"/>
        <w:spacing w:after="160"/>
        <w:ind w:firstLine="567"/>
        <w:jc w:val="right"/>
        <w:rPr>
          <w:rFonts w:ascii="GHEA Grapalat" w:hAnsi="GHEA Grapalat"/>
          <w:i/>
        </w:rPr>
      </w:pPr>
    </w:p>
    <w:p w14:paraId="7D5554A4" w14:textId="77777777" w:rsidR="005D49A0" w:rsidRDefault="005D49A0" w:rsidP="00D12E3B">
      <w:pPr>
        <w:pStyle w:val="BodyText"/>
        <w:widowControl w:val="0"/>
        <w:spacing w:after="160"/>
        <w:ind w:firstLine="567"/>
        <w:jc w:val="right"/>
        <w:rPr>
          <w:rFonts w:ascii="GHEA Grapalat" w:hAnsi="GHEA Grapalat"/>
          <w:i/>
        </w:rPr>
      </w:pPr>
    </w:p>
    <w:p w14:paraId="1C41E107" w14:textId="77777777" w:rsidR="005D49A0" w:rsidRDefault="005D49A0" w:rsidP="00D12E3B">
      <w:pPr>
        <w:pStyle w:val="BodyText"/>
        <w:widowControl w:val="0"/>
        <w:spacing w:after="160"/>
        <w:ind w:firstLine="567"/>
        <w:jc w:val="right"/>
        <w:rPr>
          <w:rFonts w:ascii="GHEA Grapalat" w:hAnsi="GHEA Grapalat"/>
          <w:i/>
        </w:rPr>
      </w:pPr>
    </w:p>
    <w:p w14:paraId="2CB90B1A" w14:textId="77777777" w:rsidR="005D49A0" w:rsidRDefault="005D49A0" w:rsidP="00D12E3B">
      <w:pPr>
        <w:pStyle w:val="BodyText"/>
        <w:widowControl w:val="0"/>
        <w:spacing w:after="160"/>
        <w:ind w:firstLine="567"/>
        <w:jc w:val="right"/>
        <w:rPr>
          <w:rFonts w:ascii="GHEA Grapalat" w:hAnsi="GHEA Grapalat"/>
          <w:i/>
        </w:rPr>
      </w:pPr>
    </w:p>
    <w:p w14:paraId="575DDCD3" w14:textId="77777777" w:rsidR="005D49A0" w:rsidRDefault="005D49A0" w:rsidP="00D12E3B">
      <w:pPr>
        <w:pStyle w:val="BodyText"/>
        <w:widowControl w:val="0"/>
        <w:spacing w:after="160"/>
        <w:ind w:firstLine="567"/>
        <w:jc w:val="right"/>
        <w:rPr>
          <w:rFonts w:ascii="GHEA Grapalat" w:hAnsi="GHEA Grapalat"/>
          <w:i/>
        </w:rPr>
      </w:pPr>
    </w:p>
    <w:p w14:paraId="20487881" w14:textId="77777777" w:rsidR="005D49A0" w:rsidRDefault="005D49A0" w:rsidP="00D12E3B">
      <w:pPr>
        <w:pStyle w:val="BodyText"/>
        <w:widowControl w:val="0"/>
        <w:spacing w:after="160"/>
        <w:ind w:firstLine="567"/>
        <w:jc w:val="right"/>
        <w:rPr>
          <w:rFonts w:ascii="GHEA Grapalat" w:hAnsi="GHEA Grapalat"/>
          <w:i/>
        </w:rPr>
      </w:pPr>
    </w:p>
    <w:p w14:paraId="18625BAB" w14:textId="77777777" w:rsidR="005D49A0" w:rsidRDefault="005D49A0" w:rsidP="00D12E3B">
      <w:pPr>
        <w:pStyle w:val="BodyText"/>
        <w:widowControl w:val="0"/>
        <w:spacing w:after="160"/>
        <w:ind w:firstLine="567"/>
        <w:jc w:val="right"/>
        <w:rPr>
          <w:rFonts w:ascii="GHEA Grapalat" w:hAnsi="GHEA Grapalat"/>
          <w:i/>
        </w:rPr>
      </w:pPr>
    </w:p>
    <w:p w14:paraId="519364B1" w14:textId="77777777" w:rsidR="005D49A0" w:rsidRDefault="005D49A0" w:rsidP="00D12E3B">
      <w:pPr>
        <w:pStyle w:val="BodyText"/>
        <w:widowControl w:val="0"/>
        <w:spacing w:after="160"/>
        <w:ind w:firstLine="567"/>
        <w:jc w:val="right"/>
        <w:rPr>
          <w:rFonts w:ascii="GHEA Grapalat" w:hAnsi="GHEA Grapalat"/>
          <w:i/>
        </w:rPr>
      </w:pPr>
    </w:p>
    <w:p w14:paraId="49A680D4" w14:textId="77777777" w:rsidR="005D49A0" w:rsidRDefault="005D49A0" w:rsidP="00D12E3B">
      <w:pPr>
        <w:pStyle w:val="BodyText"/>
        <w:widowControl w:val="0"/>
        <w:spacing w:after="160"/>
        <w:ind w:firstLine="567"/>
        <w:jc w:val="right"/>
        <w:rPr>
          <w:rFonts w:ascii="GHEA Grapalat" w:hAnsi="GHEA Grapalat"/>
          <w:i/>
        </w:rPr>
      </w:pPr>
    </w:p>
    <w:p w14:paraId="285633E4" w14:textId="1E8AB09F"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0E1175DE" w14:textId="67C944C6"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4610FA">
        <w:rPr>
          <w:rFonts w:ascii="GHEA Grapalat" w:hAnsi="GHEA Grapalat"/>
          <w:i/>
        </w:rPr>
        <w:t>HFF-GH-NPTcDzB -2025/4</w:t>
      </w:r>
      <w:r w:rsidRPr="001B32D9">
        <w:rPr>
          <w:rFonts w:ascii="GHEA Grapalat" w:hAnsi="GHEA Grapalat" w:cs="Times Armenian"/>
          <w:i/>
        </w:rPr>
        <w:br/>
      </w:r>
      <w:r>
        <w:rPr>
          <w:rFonts w:ascii="GHEA Grapalat" w:hAnsi="GHEA Grapalat"/>
          <w:i/>
        </w:rPr>
        <w:t xml:space="preserve">№ </w:t>
      </w:r>
      <w:r w:rsidR="005D49A0">
        <w:rPr>
          <w:rFonts w:ascii="GHEA Grapalat" w:hAnsi="GHEA Grapalat"/>
          <w:i/>
        </w:rPr>
        <w:t>1</w:t>
      </w:r>
      <w:r w:rsidRPr="009044F1">
        <w:rPr>
          <w:rFonts w:ascii="GHEA Grapalat" w:hAnsi="GHEA Grapalat"/>
          <w:i/>
        </w:rPr>
        <w:t xml:space="preserve"> от </w:t>
      </w:r>
      <w:r w:rsidR="00F670B5">
        <w:rPr>
          <w:rFonts w:ascii="GHEA Grapalat" w:hAnsi="GHEA Grapalat"/>
          <w:i/>
        </w:rPr>
        <w:t>04.11</w:t>
      </w:r>
      <w:r w:rsidRPr="009044F1">
        <w:rPr>
          <w:rFonts w:ascii="GHEA Grapalat" w:hAnsi="GHEA Grapalat"/>
          <w:i/>
        </w:rPr>
        <w:t xml:space="preserve"> 20</w:t>
      </w:r>
      <w:r w:rsidR="005D49A0">
        <w:rPr>
          <w:rFonts w:ascii="GHEA Grapalat" w:hAnsi="GHEA Grapalat"/>
          <w:i/>
        </w:rPr>
        <w:t>25</w:t>
      </w:r>
      <w:r w:rsidRPr="009044F1">
        <w:rPr>
          <w:rFonts w:ascii="GHEA Grapalat" w:hAnsi="GHEA Grapalat"/>
          <w:i/>
        </w:rPr>
        <w:t>г.</w:t>
      </w:r>
    </w:p>
    <w:p w14:paraId="4EE3766D" w14:textId="77777777" w:rsidR="00096865" w:rsidRPr="009044F1" w:rsidRDefault="00096865" w:rsidP="00B46D58">
      <w:pPr>
        <w:pStyle w:val="BodyText"/>
        <w:widowControl w:val="0"/>
        <w:spacing w:after="160"/>
        <w:ind w:right="-7" w:firstLine="567"/>
        <w:jc w:val="center"/>
        <w:rPr>
          <w:rFonts w:ascii="GHEA Grapalat" w:hAnsi="GHEA Grapalat"/>
        </w:rPr>
      </w:pPr>
    </w:p>
    <w:p w14:paraId="074316F5" w14:textId="77777777" w:rsidR="00096865" w:rsidRPr="003A1EBB" w:rsidRDefault="00096865" w:rsidP="00B46D58">
      <w:pPr>
        <w:pStyle w:val="BodyText"/>
        <w:widowControl w:val="0"/>
        <w:spacing w:after="160"/>
        <w:ind w:right="-7" w:firstLine="567"/>
        <w:jc w:val="center"/>
        <w:rPr>
          <w:rFonts w:ascii="GHEA Grapalat" w:hAnsi="GHEA Grapalat"/>
        </w:rPr>
      </w:pPr>
    </w:p>
    <w:p w14:paraId="33D462F0" w14:textId="77777777" w:rsidR="000763E5" w:rsidRPr="003A1EBB" w:rsidRDefault="000763E5" w:rsidP="00B46D58">
      <w:pPr>
        <w:pStyle w:val="BodyText"/>
        <w:widowControl w:val="0"/>
        <w:spacing w:after="160"/>
        <w:ind w:right="-7" w:firstLine="567"/>
        <w:jc w:val="center"/>
        <w:rPr>
          <w:rFonts w:ascii="GHEA Grapalat" w:hAnsi="GHEA Grapalat"/>
        </w:rPr>
      </w:pPr>
    </w:p>
    <w:p w14:paraId="75E451EC" w14:textId="77777777" w:rsidR="00D12E3B" w:rsidRDefault="00D12E3B" w:rsidP="00B46D58">
      <w:pPr>
        <w:pStyle w:val="BodyText"/>
        <w:widowControl w:val="0"/>
        <w:spacing w:after="160"/>
        <w:ind w:right="-7" w:firstLine="567"/>
        <w:jc w:val="center"/>
        <w:rPr>
          <w:rFonts w:ascii="GHEA Grapalat" w:hAnsi="GHEA Grapalat"/>
          <w:i/>
        </w:rPr>
      </w:pPr>
    </w:p>
    <w:p w14:paraId="5327C88A" w14:textId="77777777" w:rsidR="00D12E3B" w:rsidRDefault="00D12E3B" w:rsidP="00B46D58">
      <w:pPr>
        <w:pStyle w:val="BodyText"/>
        <w:widowControl w:val="0"/>
        <w:spacing w:after="160"/>
        <w:ind w:right="-7" w:firstLine="567"/>
        <w:jc w:val="center"/>
        <w:rPr>
          <w:rFonts w:ascii="GHEA Grapalat" w:hAnsi="GHEA Grapalat"/>
          <w:i/>
        </w:rPr>
      </w:pPr>
    </w:p>
    <w:p w14:paraId="38452F13" w14:textId="77777777" w:rsidR="00D12E3B" w:rsidRDefault="00D12E3B" w:rsidP="00B46D58">
      <w:pPr>
        <w:pStyle w:val="BodyText"/>
        <w:widowControl w:val="0"/>
        <w:spacing w:after="160"/>
        <w:ind w:right="-7" w:firstLine="567"/>
        <w:jc w:val="center"/>
        <w:rPr>
          <w:rFonts w:ascii="GHEA Grapalat" w:hAnsi="GHEA Grapalat"/>
          <w:i/>
        </w:rPr>
      </w:pPr>
    </w:p>
    <w:p w14:paraId="512BB6AE" w14:textId="77777777" w:rsidR="00D12E3B" w:rsidRDefault="00D12E3B" w:rsidP="00B46D58">
      <w:pPr>
        <w:pStyle w:val="BodyText"/>
        <w:widowControl w:val="0"/>
        <w:spacing w:after="160"/>
        <w:ind w:right="-7" w:firstLine="567"/>
        <w:jc w:val="center"/>
        <w:rPr>
          <w:rFonts w:ascii="GHEA Grapalat" w:hAnsi="GHEA Grapalat"/>
          <w:i/>
        </w:rPr>
      </w:pPr>
    </w:p>
    <w:p w14:paraId="0334237B" w14:textId="77777777" w:rsidR="005D49A0" w:rsidRPr="006115CC" w:rsidRDefault="005D49A0" w:rsidP="005D49A0">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p>
    <w:p w14:paraId="0241CDED" w14:textId="77777777" w:rsidR="005D49A0" w:rsidRPr="009044F1" w:rsidRDefault="005D49A0" w:rsidP="005D49A0">
      <w:pPr>
        <w:pStyle w:val="BodyText"/>
        <w:widowControl w:val="0"/>
        <w:spacing w:after="160"/>
        <w:ind w:right="-7" w:firstLine="567"/>
        <w:jc w:val="center"/>
        <w:rPr>
          <w:rFonts w:ascii="GHEA Grapalat" w:hAnsi="GHEA Grapalat"/>
        </w:rPr>
      </w:pPr>
      <w:r w:rsidRPr="009044F1">
        <w:rPr>
          <w:rFonts w:ascii="GHEA Grapalat" w:hAnsi="GHEA Grapalat"/>
          <w:i/>
        </w:rPr>
        <w:t>"</w:t>
      </w:r>
    </w:p>
    <w:p w14:paraId="31859EF8" w14:textId="77777777" w:rsidR="005D49A0" w:rsidRPr="003A1EBB" w:rsidRDefault="005D49A0" w:rsidP="005D49A0">
      <w:pPr>
        <w:pStyle w:val="BodyText"/>
        <w:widowControl w:val="0"/>
        <w:spacing w:after="160"/>
        <w:ind w:right="-7" w:firstLine="567"/>
        <w:jc w:val="center"/>
        <w:rPr>
          <w:rFonts w:ascii="GHEA Grapalat" w:hAnsi="GHEA Grapalat"/>
        </w:rPr>
      </w:pPr>
    </w:p>
    <w:p w14:paraId="6E305E76" w14:textId="77777777" w:rsidR="005D49A0" w:rsidRPr="00B0206A" w:rsidRDefault="005D49A0" w:rsidP="005D49A0">
      <w:pPr>
        <w:pStyle w:val="BodyText"/>
        <w:widowControl w:val="0"/>
        <w:spacing w:after="160"/>
        <w:ind w:right="-7" w:firstLine="567"/>
        <w:jc w:val="center"/>
        <w:rPr>
          <w:rFonts w:ascii="GHEA Grapalat" w:hAnsi="GHEA Grapalat" w:cs="Sylfaen"/>
          <w:b/>
        </w:rPr>
      </w:pPr>
      <w:r w:rsidRPr="00B0206A">
        <w:rPr>
          <w:rFonts w:ascii="GHEA Grapalat" w:hAnsi="GHEA Grapalat"/>
          <w:b/>
        </w:rPr>
        <w:t>ПРИГЛАШЕНИЕ</w:t>
      </w:r>
    </w:p>
    <w:p w14:paraId="50A4CD47" w14:textId="77777777" w:rsidR="005D49A0" w:rsidRPr="009044F1" w:rsidRDefault="005D49A0" w:rsidP="005D49A0">
      <w:pPr>
        <w:pStyle w:val="BodyText"/>
        <w:widowControl w:val="0"/>
        <w:spacing w:after="160"/>
        <w:ind w:right="-7" w:firstLine="567"/>
        <w:jc w:val="center"/>
        <w:rPr>
          <w:rFonts w:ascii="GHEA Grapalat" w:hAnsi="GHEA Grapalat" w:cs="Sylfaen"/>
        </w:rPr>
      </w:pPr>
    </w:p>
    <w:p w14:paraId="5D63F2BC" w14:textId="5B2E39F1" w:rsidR="005D49A0" w:rsidRPr="00117CC9" w:rsidRDefault="005D49A0" w:rsidP="005D49A0">
      <w:pPr>
        <w:pStyle w:val="BodyTextIndent"/>
        <w:widowControl w:val="0"/>
        <w:spacing w:line="240" w:lineRule="auto"/>
        <w:ind w:left="993" w:firstLine="425"/>
        <w:jc w:val="center"/>
        <w:rPr>
          <w:rFonts w:ascii="GHEA Grapalat" w:hAnsi="GHEA Grapalat"/>
          <w:b/>
          <w:i w:val="0"/>
          <w:sz w:val="24"/>
          <w:szCs w:val="24"/>
        </w:rPr>
      </w:pPr>
      <w:r w:rsidRPr="00117CC9">
        <w:rPr>
          <w:rFonts w:ascii="GHEA Grapalat" w:hAnsi="GHEA Grapalat"/>
          <w:b/>
          <w:i w:val="0"/>
          <w:sz w:val="24"/>
          <w:szCs w:val="24"/>
        </w:rPr>
        <w:t xml:space="preserve">НА ЗАПРОС КОТИРОВОК, ОБЪЯВЛЕННЫЙ С ЦЕЛЬЮ ПРИОБРЕТЕНИЯ " </w:t>
      </w:r>
      <w:r w:rsidRPr="005D49A0">
        <w:rPr>
          <w:rFonts w:ascii="GHEA Grapalat" w:hAnsi="GHEA Grapalat"/>
          <w:b/>
          <w:i w:val="0"/>
          <w:spacing w:val="6"/>
          <w:sz w:val="24"/>
          <w:szCs w:val="24"/>
        </w:rPr>
        <w:t>ЭКСПЕРТИЗ</w:t>
      </w:r>
      <w:r>
        <w:rPr>
          <w:rFonts w:ascii="GHEA Grapalat" w:hAnsi="GHEA Grapalat"/>
          <w:b/>
          <w:i w:val="0"/>
          <w:spacing w:val="6"/>
          <w:sz w:val="24"/>
          <w:szCs w:val="24"/>
        </w:rPr>
        <w:t>Ы</w:t>
      </w:r>
      <w:r w:rsidRPr="005D49A0">
        <w:rPr>
          <w:rFonts w:ascii="GHEA Grapalat" w:hAnsi="GHEA Grapalat"/>
          <w:b/>
          <w:i w:val="0"/>
          <w:spacing w:val="6"/>
          <w:sz w:val="24"/>
          <w:szCs w:val="24"/>
        </w:rPr>
        <w:t xml:space="preserve"> ПРОЕКТНО-СМЕТНОЙ ДОКУМЕНТАЦИИ СТРОИТЕЛЬСТВА </w:t>
      </w:r>
      <w:r w:rsidR="00FF40E8">
        <w:rPr>
          <w:rFonts w:ascii="GHEA Grapalat" w:hAnsi="GHEA Grapalat"/>
          <w:b/>
          <w:i w:val="0"/>
          <w:spacing w:val="6"/>
          <w:sz w:val="24"/>
          <w:szCs w:val="24"/>
        </w:rPr>
        <w:t>ФУТБОЛЬНОЙ АКАДЕМИИ В ОБЩИНЕ ДАВТАШЕН Г. ЕРЕВАНА.РА</w:t>
      </w:r>
      <w:r w:rsidRPr="00117CC9">
        <w:rPr>
          <w:rFonts w:ascii="GHEA Grapalat" w:hAnsi="GHEA Grapalat"/>
          <w:b/>
          <w:i w:val="0"/>
          <w:sz w:val="24"/>
          <w:szCs w:val="24"/>
        </w:rPr>
        <w:t>" ДЛЯ НУЖД  ОБЩЕСТВЕННОЙ ОРГАНИЗАЦИИ "ФЕДЕРАЦИЯ ФУТБОЛА АРМЕНИИ</w:t>
      </w:r>
      <w:r>
        <w:rPr>
          <w:rFonts w:ascii="GHEA Grapalat" w:hAnsi="GHEA Grapalat"/>
          <w:b/>
          <w:i w:val="0"/>
          <w:sz w:val="24"/>
          <w:szCs w:val="24"/>
        </w:rPr>
        <w:t xml:space="preserve"> </w:t>
      </w:r>
      <w:r w:rsidRPr="00117CC9">
        <w:rPr>
          <w:rFonts w:ascii="GHEA Grapalat" w:hAnsi="GHEA Grapalat"/>
          <w:b/>
          <w:i w:val="0"/>
          <w:sz w:val="24"/>
          <w:szCs w:val="24"/>
        </w:rPr>
        <w:t>"</w:t>
      </w:r>
    </w:p>
    <w:p w14:paraId="5E63FD3F" w14:textId="77777777" w:rsidR="005D49A0" w:rsidRPr="00117CC9" w:rsidRDefault="005D49A0" w:rsidP="005D49A0">
      <w:pPr>
        <w:pStyle w:val="BodyText"/>
        <w:widowControl w:val="0"/>
        <w:spacing w:after="160"/>
        <w:ind w:right="-7"/>
        <w:jc w:val="center"/>
        <w:rPr>
          <w:rFonts w:ascii="GHEA Grapalat" w:hAnsi="GHEA Grapalat"/>
          <w:b/>
        </w:rPr>
      </w:pPr>
      <w:r w:rsidRPr="00117CC9">
        <w:rPr>
          <w:rFonts w:ascii="GHEA Grapalat" w:hAnsi="GHEA Grapalat"/>
          <w:b/>
        </w:rPr>
        <w:t>"</w:t>
      </w:r>
    </w:p>
    <w:p w14:paraId="3CF749C1" w14:textId="77777777" w:rsidR="005D49A0" w:rsidRPr="009044F1" w:rsidRDefault="005D49A0" w:rsidP="005D49A0">
      <w:pPr>
        <w:pStyle w:val="BodyText"/>
        <w:widowControl w:val="0"/>
        <w:spacing w:after="160"/>
        <w:ind w:right="-7" w:firstLine="567"/>
        <w:jc w:val="center"/>
        <w:rPr>
          <w:rFonts w:ascii="GHEA Grapalat" w:hAnsi="GHEA Grapalat"/>
        </w:rPr>
      </w:pPr>
    </w:p>
    <w:p w14:paraId="3F2F03C0" w14:textId="77777777" w:rsidR="00CE0D95" w:rsidRPr="009044F1" w:rsidRDefault="00CE0D95" w:rsidP="00B46D58">
      <w:pPr>
        <w:pStyle w:val="BodyText"/>
        <w:widowControl w:val="0"/>
        <w:spacing w:after="160"/>
        <w:ind w:right="-7" w:firstLine="567"/>
        <w:jc w:val="center"/>
        <w:rPr>
          <w:rFonts w:ascii="GHEA Grapalat" w:hAnsi="GHEA Grapalat"/>
        </w:rPr>
      </w:pPr>
    </w:p>
    <w:p w14:paraId="09AFB817" w14:textId="77777777" w:rsidR="000763E5" w:rsidRDefault="000763E5" w:rsidP="00B46D58">
      <w:pPr>
        <w:rPr>
          <w:rFonts w:ascii="GHEA Grapalat" w:hAnsi="GHEA Grapalat"/>
        </w:rPr>
      </w:pPr>
      <w:r>
        <w:rPr>
          <w:rFonts w:ascii="GHEA Grapalat" w:hAnsi="GHEA Grapalat"/>
        </w:rPr>
        <w:br w:type="page"/>
      </w:r>
    </w:p>
    <w:p w14:paraId="35360DF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5C1AA3E"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1AD089B"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62FF45C" w14:textId="77777777" w:rsidR="00160AE4" w:rsidRPr="009044F1" w:rsidRDefault="00160AE4" w:rsidP="005D49A0">
      <w:pPr>
        <w:widowControl w:val="0"/>
        <w:spacing w:after="160"/>
        <w:ind w:firstLine="567"/>
        <w:jc w:val="center"/>
        <w:rPr>
          <w:rFonts w:ascii="GHEA Grapalat" w:hAnsi="GHEA Grapalat"/>
          <w:i/>
        </w:rPr>
      </w:pPr>
    </w:p>
    <w:p w14:paraId="78BE1CEC" w14:textId="7F4B45DC" w:rsidR="00615B35" w:rsidRPr="00EC400D" w:rsidRDefault="005D49A0" w:rsidP="005D49A0">
      <w:pPr>
        <w:widowControl w:val="0"/>
        <w:jc w:val="center"/>
        <w:rPr>
          <w:rFonts w:ascii="GHEA Grapalat" w:hAnsi="GHEA Grapalat"/>
        </w:rPr>
      </w:pPr>
      <w:r w:rsidRPr="005D49A0">
        <w:rPr>
          <w:rFonts w:ascii="GHEA Grapalat" w:hAnsi="GHEA Grapalat"/>
          <w:b/>
          <w:spacing w:val="6"/>
        </w:rPr>
        <w:t xml:space="preserve">ЭКСПЕРТИЗА ПРОЕКТНО-СМЕТНОЙ ДОКУМЕНТАЦИИ СТРОИТЕЛЬСТВА </w:t>
      </w:r>
      <w:r w:rsidR="00FF40E8">
        <w:rPr>
          <w:rFonts w:ascii="GHEA Grapalat" w:hAnsi="GHEA Grapalat"/>
          <w:b/>
          <w:spacing w:val="6"/>
        </w:rPr>
        <w:t>ФУТБОЛЬНОЙ АКАДЕМИИ В ОБЩИНЕ ДАВТАШЕН Г. ЕРЕВАНА.РА</w:t>
      </w:r>
      <w:r w:rsidRPr="002E069D">
        <w:rPr>
          <w:rFonts w:ascii="GHEA Grapalat" w:hAnsi="GHEA Grapalat"/>
          <w:b/>
        </w:rPr>
        <w:t>ДЛЯ НУЖД</w:t>
      </w:r>
      <w:r w:rsidRPr="00EC400D">
        <w:rPr>
          <w:rFonts w:ascii="GHEA Grapalat" w:hAnsi="GHEA Grapalat"/>
        </w:rPr>
        <w:t xml:space="preserve"> </w:t>
      </w:r>
      <w:r w:rsidRPr="00117CC9">
        <w:rPr>
          <w:rFonts w:ascii="GHEA Grapalat" w:hAnsi="GHEA Grapalat"/>
          <w:b/>
        </w:rPr>
        <w:t>ОБЩЕСТВЕННОЙ ОРГАНИЗАЦИИ "ФЕДЕРАЦИЯ ФУТБОЛА АРМЕНИИ</w:t>
      </w:r>
    </w:p>
    <w:p w14:paraId="366C4355" w14:textId="77777777" w:rsidR="00160AE4" w:rsidRPr="003A1EBB" w:rsidRDefault="00160AE4" w:rsidP="00B46D58">
      <w:pPr>
        <w:widowControl w:val="0"/>
        <w:spacing w:after="160"/>
        <w:ind w:firstLine="567"/>
        <w:jc w:val="center"/>
        <w:rPr>
          <w:rFonts w:ascii="GHEA Grapalat" w:hAnsi="GHEA Grapalat"/>
        </w:rPr>
      </w:pPr>
    </w:p>
    <w:p w14:paraId="725FD537" w14:textId="2C6896D6"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5D49A0">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618387CE" w14:textId="77777777" w:rsidR="00C67E80" w:rsidRPr="009044F1" w:rsidRDefault="00C67E80" w:rsidP="00B46D58">
      <w:pPr>
        <w:widowControl w:val="0"/>
        <w:spacing w:after="160"/>
        <w:jc w:val="center"/>
        <w:rPr>
          <w:rFonts w:ascii="GHEA Grapalat" w:hAnsi="GHEA Grapalat" w:cs="Sylfaen"/>
          <w:b/>
        </w:rPr>
      </w:pPr>
    </w:p>
    <w:p w14:paraId="0DFDC82D"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BF50DC2" w14:textId="77777777" w:rsidR="002E069D" w:rsidRPr="008842CE" w:rsidRDefault="002E069D" w:rsidP="00B46D58">
      <w:pPr>
        <w:widowControl w:val="0"/>
        <w:spacing w:after="160"/>
        <w:jc w:val="center"/>
        <w:rPr>
          <w:rFonts w:ascii="GHEA Grapalat" w:hAnsi="GHEA Grapalat"/>
        </w:rPr>
      </w:pPr>
    </w:p>
    <w:p w14:paraId="631DBA2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7B0226" w14:textId="77777777" w:rsidR="00DA22D7"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E1078E">
        <w:rPr>
          <w:rFonts w:ascii="GHEA Grapalat" w:hAnsi="GHEA Grapalat"/>
        </w:rPr>
        <w:t xml:space="preserve">. </w:t>
      </w:r>
      <w:r w:rsidR="00E1078E" w:rsidRPr="008C1FF8">
        <w:rPr>
          <w:rFonts w:ascii="GHEA Grapalat" w:hAnsi="GHEA Grapalat"/>
        </w:rPr>
        <w:t>квалификационные критерии</w:t>
      </w:r>
      <w:r w:rsidR="00543BAE">
        <w:rPr>
          <w:rFonts w:ascii="GHEA Grapalat" w:hAnsi="GHEA Grapalat"/>
        </w:rPr>
        <w:t xml:space="preserve"> и порядок их оценки</w:t>
      </w:r>
    </w:p>
    <w:p w14:paraId="380E2414"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18AD68E"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655BD69"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25024F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5E884B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439800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CF19B4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2E4FA5">
        <w:rPr>
          <w:rFonts w:ascii="GHEA Grapalat" w:hAnsi="GHEA Grapalat"/>
        </w:rPr>
        <w:t>Обеспечение</w:t>
      </w:r>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4BDEF3F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34250A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21BFAAA" w14:textId="77777777" w:rsidR="00520F57" w:rsidRDefault="00520F57" w:rsidP="00B46D58">
      <w:pPr>
        <w:widowControl w:val="0"/>
        <w:spacing w:after="160"/>
        <w:jc w:val="center"/>
        <w:rPr>
          <w:rFonts w:ascii="GHEA Grapalat" w:hAnsi="GHEA Grapalat"/>
          <w:b/>
        </w:rPr>
      </w:pPr>
    </w:p>
    <w:p w14:paraId="666C4537" w14:textId="77777777" w:rsidR="00520F57" w:rsidRDefault="00520F57" w:rsidP="00B46D58">
      <w:pPr>
        <w:widowControl w:val="0"/>
        <w:spacing w:after="160"/>
        <w:jc w:val="center"/>
        <w:rPr>
          <w:rFonts w:ascii="GHEA Grapalat" w:hAnsi="GHEA Grapalat"/>
          <w:b/>
        </w:rPr>
      </w:pPr>
    </w:p>
    <w:p w14:paraId="62A839AD"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6AB994DC" w14:textId="77777777" w:rsidR="008842CE" w:rsidRPr="00374F4A" w:rsidRDefault="008842CE" w:rsidP="00B46D58">
      <w:pPr>
        <w:widowControl w:val="0"/>
        <w:spacing w:after="160"/>
        <w:jc w:val="center"/>
        <w:rPr>
          <w:rFonts w:ascii="GHEA Grapalat" w:hAnsi="GHEA Grapalat"/>
          <w:b/>
        </w:rPr>
      </w:pPr>
    </w:p>
    <w:p w14:paraId="6C90B527" w14:textId="23469568"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D49A0">
        <w:rPr>
          <w:rFonts w:ascii="GHEA Grapalat" w:hAnsi="GHEA Grapalat"/>
          <w:b/>
        </w:rPr>
        <w:t>ЗАПРОС КОТИРОВОК</w:t>
      </w:r>
    </w:p>
    <w:p w14:paraId="06829554" w14:textId="77777777" w:rsidR="00520F57" w:rsidRPr="008842CE" w:rsidRDefault="00520F57" w:rsidP="00B46D58">
      <w:pPr>
        <w:widowControl w:val="0"/>
        <w:spacing w:after="160"/>
        <w:jc w:val="center"/>
        <w:rPr>
          <w:rFonts w:ascii="GHEA Grapalat" w:hAnsi="GHEA Grapalat"/>
          <w:b/>
        </w:rPr>
      </w:pPr>
    </w:p>
    <w:p w14:paraId="5AA76A3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3A3A53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806F166"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D67A088" w14:textId="77777777" w:rsidR="00E17B7F" w:rsidRDefault="00E17B7F">
      <w:pPr>
        <w:rPr>
          <w:rFonts w:ascii="GHEA Grapalat" w:hAnsi="GHEA Grapalat"/>
          <w:spacing w:val="-6"/>
        </w:rPr>
      </w:pPr>
      <w:r>
        <w:rPr>
          <w:rFonts w:ascii="GHEA Grapalat" w:hAnsi="GHEA Grapalat"/>
          <w:spacing w:val="-6"/>
        </w:rPr>
        <w:lastRenderedPageBreak/>
        <w:br w:type="page"/>
      </w:r>
    </w:p>
    <w:p w14:paraId="6B86705F" w14:textId="62C56E25"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610FA">
        <w:rPr>
          <w:rFonts w:ascii="GHEA Grapalat" w:hAnsi="GHEA Grapalat"/>
          <w:b/>
          <w:spacing w:val="-6"/>
        </w:rPr>
        <w:t>HFF-GH-NPTcDzB -2025/4</w:t>
      </w:r>
      <w:r w:rsidR="005D49A0" w:rsidRPr="005D49A0">
        <w:rPr>
          <w:rFonts w:ascii="GHEA Grapalat" w:hAnsi="GHEA Grapalat"/>
          <w:spacing w:val="-6"/>
        </w:rPr>
        <w:t xml:space="preserve"> </w:t>
      </w:r>
      <w:r w:rsidR="00096865" w:rsidRPr="006D2DF7">
        <w:rPr>
          <w:rFonts w:ascii="GHEA Grapalat" w:hAnsi="GHEA Grapalat"/>
          <w:spacing w:val="-6"/>
        </w:rPr>
        <w:t>(далее — процедура).</w:t>
      </w:r>
    </w:p>
    <w:p w14:paraId="1F91ED17"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C41598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2139503"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D23E15E" w14:textId="77777777" w:rsidR="005D49A0" w:rsidRPr="006115CC" w:rsidRDefault="00A81DD5" w:rsidP="005D49A0">
      <w:pPr>
        <w:pStyle w:val="BodyTextIndent"/>
        <w:widowControl w:val="0"/>
        <w:spacing w:after="160" w:line="240" w:lineRule="auto"/>
        <w:ind w:left="1701" w:firstLine="0"/>
        <w:rPr>
          <w:rFonts w:ascii="GHEA Grapalat" w:hAnsi="GHEA Grapalat"/>
          <w:b/>
          <w:i w:val="0"/>
          <w:sz w:val="24"/>
          <w:szCs w:val="24"/>
          <w:u w:val="single"/>
        </w:rPr>
      </w:pPr>
      <w:r w:rsidRPr="009044F1">
        <w:rPr>
          <w:rFonts w:ascii="GHEA Grapalat" w:hAnsi="GHEA Grapalat"/>
          <w:sz w:val="24"/>
          <w:szCs w:val="24"/>
        </w:rPr>
        <w:t>Адрес электронной почты секретаря оценочной комиссии "</w:t>
      </w:r>
      <w:r w:rsidR="005D49A0">
        <w:fldChar w:fldCharType="begin"/>
      </w:r>
      <w:r w:rsidR="005D49A0">
        <w:instrText>HYPERLINK "mailto:ofelia.kirakosyan@ffa.am"</w:instrText>
      </w:r>
      <w:r w:rsidR="005D49A0">
        <w:fldChar w:fldCharType="separate"/>
      </w:r>
      <w:r w:rsidR="005D49A0" w:rsidRPr="006115CC">
        <w:rPr>
          <w:rStyle w:val="Hyperlink"/>
          <w:rFonts w:ascii="GHEA Grapalat" w:hAnsi="GHEA Grapalat"/>
          <w:b/>
          <w:i w:val="0"/>
          <w:lang w:val="af-ZA"/>
        </w:rPr>
        <w:t>ofelia.kirakosyan@ffa.am</w:t>
      </w:r>
      <w:r w:rsidR="005D49A0">
        <w:fldChar w:fldCharType="end"/>
      </w:r>
    </w:p>
    <w:p w14:paraId="583865F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6ABCCF5"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07E296E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AC37209" w14:textId="3819E895"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(да</w:t>
      </w:r>
      <w:r w:rsidR="005D49A0" w:rsidRPr="005D49A0">
        <w:rPr>
          <w:rFonts w:ascii="GHEA Grapalat" w:hAnsi="GHEA Grapalat"/>
          <w:b/>
          <w:bCs/>
          <w:i w:val="0"/>
          <w:sz w:val="24"/>
          <w:szCs w:val="24"/>
        </w:rPr>
        <w:t>"Экспертиза проектно-сметной документации строительства футбольной школы в общине Арташат, Араратской области РА"</w:t>
      </w:r>
      <w:r w:rsidR="005D49A0" w:rsidRPr="009044F1">
        <w:rPr>
          <w:rFonts w:ascii="GHEA Grapalat" w:hAnsi="GHEA Grapalat"/>
          <w:i w:val="0"/>
          <w:sz w:val="24"/>
          <w:szCs w:val="24"/>
        </w:rPr>
        <w:t xml:space="preserve"> </w:t>
      </w:r>
      <w:r w:rsidRPr="009044F1">
        <w:rPr>
          <w:rFonts w:ascii="GHEA Grapalat" w:hAnsi="GHEA Grapalat"/>
          <w:i w:val="0"/>
          <w:sz w:val="24"/>
          <w:szCs w:val="24"/>
        </w:rPr>
        <w:t xml:space="preserve">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5D49A0" w:rsidRPr="005D49A0">
        <w:rPr>
          <w:rFonts w:ascii="GHEA Grapalat" w:hAnsi="GHEA Grapalat"/>
          <w:b/>
          <w:i w:val="0"/>
          <w:sz w:val="24"/>
          <w:szCs w:val="24"/>
        </w:rPr>
        <w:t xml:space="preserve"> </w:t>
      </w:r>
      <w:r w:rsidR="005D49A0" w:rsidRPr="006115CC">
        <w:rPr>
          <w:rFonts w:ascii="GHEA Grapalat" w:hAnsi="GHEA Grapalat"/>
          <w:b/>
          <w:i w:val="0"/>
          <w:sz w:val="24"/>
          <w:szCs w:val="24"/>
        </w:rPr>
        <w:t>Общественная организация "Федерация футбола Армении</w:t>
      </w:r>
      <w:r w:rsidR="005D49A0" w:rsidRPr="006115CC">
        <w:rPr>
          <w:rFonts w:ascii="GHEA Grapalat" w:hAnsi="GHEA Grapalat"/>
          <w:b/>
          <w:i w:val="0"/>
          <w:sz w:val="16"/>
          <w:szCs w:val="16"/>
        </w:rPr>
        <w:t xml:space="preserve"> </w:t>
      </w:r>
      <w:r w:rsidRPr="009044F1">
        <w:rPr>
          <w:rFonts w:ascii="GHEA Grapalat" w:hAnsi="GHEA Grapalat"/>
          <w:i w:val="0"/>
          <w:sz w:val="24"/>
          <w:szCs w:val="24"/>
        </w:rPr>
        <w:t>", которые сгруппированы в лоты "</w:t>
      </w:r>
      <w:r w:rsidR="005D49A0">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74D7D3EC" w14:textId="77777777" w:rsidTr="00F32DDC">
        <w:trPr>
          <w:jc w:val="center"/>
        </w:trPr>
        <w:tc>
          <w:tcPr>
            <w:tcW w:w="2634" w:type="dxa"/>
            <w:gridSpan w:val="2"/>
            <w:vAlign w:val="center"/>
          </w:tcPr>
          <w:p w14:paraId="56FA8881"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64539068"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707B1F64" w14:textId="77777777" w:rsidTr="00970424">
        <w:trPr>
          <w:jc w:val="center"/>
        </w:trPr>
        <w:tc>
          <w:tcPr>
            <w:tcW w:w="1216" w:type="dxa"/>
            <w:vAlign w:val="center"/>
          </w:tcPr>
          <w:p w14:paraId="16EA0564"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2ADD7C29" w14:textId="77777777"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0DF0F888"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14:paraId="74A846B7" w14:textId="77777777" w:rsidTr="00A95E15">
        <w:trPr>
          <w:jc w:val="center"/>
        </w:trPr>
        <w:tc>
          <w:tcPr>
            <w:tcW w:w="1216" w:type="dxa"/>
            <w:vAlign w:val="center"/>
          </w:tcPr>
          <w:p w14:paraId="3E70430D" w14:textId="77777777" w:rsidR="00970424" w:rsidRPr="009044F1" w:rsidRDefault="00970424" w:rsidP="00A95E1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73C93026" w14:textId="52473749" w:rsidR="00970424" w:rsidRPr="009044F1" w:rsidRDefault="00FF40E8" w:rsidP="00A95E15">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3 750</w:t>
            </w:r>
            <w:r w:rsidR="005D49A0">
              <w:rPr>
                <w:rFonts w:ascii="GHEA Grapalat" w:hAnsi="GHEA Grapalat"/>
                <w:sz w:val="24"/>
                <w:szCs w:val="24"/>
              </w:rPr>
              <w:t xml:space="preserve"> 000</w:t>
            </w:r>
          </w:p>
        </w:tc>
        <w:tc>
          <w:tcPr>
            <w:tcW w:w="6600" w:type="dxa"/>
            <w:vAlign w:val="center"/>
          </w:tcPr>
          <w:p w14:paraId="1866259A" w14:textId="16ACA28E" w:rsidR="005D49A0" w:rsidRPr="00A95E15" w:rsidRDefault="005D49A0" w:rsidP="00A95E15">
            <w:pPr>
              <w:shd w:val="clear" w:color="auto" w:fill="FFFFFF"/>
              <w:ind w:left="30" w:firstLine="180"/>
              <w:jc w:val="center"/>
              <w:rPr>
                <w:rFonts w:ascii="GHEA Grapalat" w:hAnsi="GHEA Grapalat"/>
              </w:rPr>
            </w:pPr>
            <w:r w:rsidRPr="00A95E15">
              <w:rPr>
                <w:rFonts w:ascii="GHEA Grapalat" w:hAnsi="GHEA Grapalat"/>
              </w:rPr>
              <w:t>Экспертиза проектно-сметной документации</w:t>
            </w:r>
          </w:p>
          <w:p w14:paraId="08490743" w14:textId="60ED3E08" w:rsidR="00970424" w:rsidRPr="009044F1" w:rsidRDefault="00970424" w:rsidP="00A95E15">
            <w:pPr>
              <w:pStyle w:val="BodyTextIndent2"/>
              <w:widowControl w:val="0"/>
              <w:spacing w:after="120" w:line="240" w:lineRule="auto"/>
              <w:ind w:firstLine="0"/>
              <w:jc w:val="center"/>
              <w:rPr>
                <w:rFonts w:ascii="GHEA Grapalat" w:hAnsi="GHEA Grapalat"/>
                <w:sz w:val="24"/>
                <w:szCs w:val="24"/>
                <w:u w:val="single"/>
                <w:vertAlign w:val="subscript"/>
              </w:rPr>
            </w:pPr>
          </w:p>
        </w:tc>
      </w:tr>
    </w:tbl>
    <w:p w14:paraId="7B6AB76A"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480B47FB" w14:textId="77777777" w:rsidR="0085236E" w:rsidRPr="009044F1" w:rsidRDefault="00180B4B"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57F96A59" w14:textId="77777777" w:rsidTr="006D1826">
        <w:trPr>
          <w:jc w:val="center"/>
        </w:trPr>
        <w:tc>
          <w:tcPr>
            <w:tcW w:w="6356" w:type="dxa"/>
            <w:gridSpan w:val="2"/>
          </w:tcPr>
          <w:p w14:paraId="73D5465E"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53306AFF" w14:textId="77777777" w:rsidTr="006D1826">
        <w:trPr>
          <w:jc w:val="center"/>
        </w:trPr>
        <w:tc>
          <w:tcPr>
            <w:tcW w:w="2580" w:type="dxa"/>
            <w:vAlign w:val="center"/>
          </w:tcPr>
          <w:p w14:paraId="1671CF3F"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2728617B"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14:paraId="245B9F71" w14:textId="77777777" w:rsidTr="006D1826">
        <w:trPr>
          <w:jc w:val="center"/>
        </w:trPr>
        <w:tc>
          <w:tcPr>
            <w:tcW w:w="2580" w:type="dxa"/>
          </w:tcPr>
          <w:p w14:paraId="0385A523" w14:textId="18F376B6" w:rsidR="0085236E" w:rsidRPr="009044F1" w:rsidRDefault="00A95E15" w:rsidP="00B46D58">
            <w:pPr>
              <w:widowControl w:val="0"/>
              <w:spacing w:after="120"/>
              <w:jc w:val="center"/>
              <w:rPr>
                <w:rFonts w:ascii="GHEA Grapalat" w:hAnsi="GHEA Grapalat"/>
              </w:rPr>
            </w:pPr>
            <w:r w:rsidRPr="00A95E15">
              <w:rPr>
                <w:rFonts w:ascii="GHEA Grapalat" w:hAnsi="GHEA Grapalat"/>
                <w:i/>
              </w:rPr>
              <w:t>Не предусмотрен</w:t>
            </w:r>
            <w:r>
              <w:rPr>
                <w:rFonts w:ascii="GHEA Grapalat" w:hAnsi="GHEA Grapalat"/>
                <w:i/>
              </w:rPr>
              <w:t>а</w:t>
            </w:r>
          </w:p>
        </w:tc>
        <w:tc>
          <w:tcPr>
            <w:tcW w:w="3776" w:type="dxa"/>
          </w:tcPr>
          <w:p w14:paraId="391CE3CA" w14:textId="77777777" w:rsidR="0085236E" w:rsidRPr="009044F1" w:rsidRDefault="0085236E" w:rsidP="00B46D58">
            <w:pPr>
              <w:widowControl w:val="0"/>
              <w:spacing w:after="120"/>
              <w:jc w:val="center"/>
              <w:rPr>
                <w:rFonts w:ascii="GHEA Grapalat" w:hAnsi="GHEA Grapalat"/>
              </w:rPr>
            </w:pPr>
          </w:p>
        </w:tc>
      </w:tr>
      <w:tr w:rsidR="0085236E" w:rsidRPr="009044F1" w14:paraId="2BF93BA8" w14:textId="77777777" w:rsidTr="006D1826">
        <w:trPr>
          <w:jc w:val="center"/>
        </w:trPr>
        <w:tc>
          <w:tcPr>
            <w:tcW w:w="2580" w:type="dxa"/>
          </w:tcPr>
          <w:p w14:paraId="6A006A78" w14:textId="77777777" w:rsidR="0085236E" w:rsidRPr="009044F1" w:rsidRDefault="0085236E" w:rsidP="00B46D58">
            <w:pPr>
              <w:widowControl w:val="0"/>
              <w:spacing w:after="120"/>
              <w:jc w:val="center"/>
              <w:rPr>
                <w:rFonts w:ascii="GHEA Grapalat" w:hAnsi="GHEA Grapalat"/>
              </w:rPr>
            </w:pPr>
          </w:p>
        </w:tc>
        <w:tc>
          <w:tcPr>
            <w:tcW w:w="3776" w:type="dxa"/>
          </w:tcPr>
          <w:p w14:paraId="2D01752E" w14:textId="77777777" w:rsidR="0085236E" w:rsidRPr="009044F1" w:rsidRDefault="0085236E" w:rsidP="00B46D58">
            <w:pPr>
              <w:widowControl w:val="0"/>
              <w:spacing w:after="120"/>
              <w:jc w:val="center"/>
              <w:rPr>
                <w:rFonts w:ascii="GHEA Grapalat" w:hAnsi="GHEA Grapalat"/>
              </w:rPr>
            </w:pPr>
          </w:p>
        </w:tc>
      </w:tr>
    </w:tbl>
    <w:p w14:paraId="13725C9F" w14:textId="77777777"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25580945" w14:textId="77777777" w:rsidR="00096865" w:rsidRPr="009044F1" w:rsidRDefault="00096865" w:rsidP="00B46D58">
      <w:pPr>
        <w:widowControl w:val="0"/>
        <w:spacing w:after="160"/>
        <w:ind w:firstLine="567"/>
        <w:jc w:val="center"/>
        <w:rPr>
          <w:rFonts w:ascii="GHEA Grapalat" w:hAnsi="GHEA Grapalat" w:cs="Sylfaen"/>
          <w:i/>
        </w:rPr>
      </w:pPr>
    </w:p>
    <w:p w14:paraId="3D6856D0"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66D72C9F"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7D7BF6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AD6C4FB"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w:t>
      </w:r>
      <w:r w:rsidRPr="009044F1">
        <w:rPr>
          <w:rFonts w:ascii="GHEA Grapalat" w:hAnsi="GHEA Grapalat"/>
        </w:rPr>
        <w:lastRenderedPageBreak/>
        <w:t xml:space="preserve">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7C4FC6F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B91069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5B78BE1"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44918">
        <w:rPr>
          <w:rFonts w:ascii="GHEA Grapalat" w:hAnsi="GHEA Grapalat"/>
        </w:rPr>
        <w:t>;</w:t>
      </w:r>
    </w:p>
    <w:p w14:paraId="0D7DFE39" w14:textId="77777777" w:rsidR="00544918" w:rsidRDefault="00544918" w:rsidP="0054491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358E8F20" w14:textId="77777777" w:rsidR="00544918" w:rsidRPr="009044F1" w:rsidRDefault="00544918" w:rsidP="00B46D58">
      <w:pPr>
        <w:widowControl w:val="0"/>
        <w:tabs>
          <w:tab w:val="left" w:pos="1134"/>
        </w:tabs>
        <w:spacing w:after="160"/>
        <w:ind w:firstLine="567"/>
        <w:jc w:val="both"/>
        <w:rPr>
          <w:rFonts w:ascii="GHEA Grapalat" w:hAnsi="GHEA Grapalat"/>
        </w:rPr>
      </w:pPr>
    </w:p>
    <w:p w14:paraId="39157DDD"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88A6CD1"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7D461F"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F7DEE" w:rsidRPr="004004A3">
        <w:rPr>
          <w:rFonts w:ascii="GHEA Grapalat" w:hAnsi="GHEA Grapalat" w:cs="Sylfaen"/>
        </w:rPr>
        <w:t xml:space="preserve">обеспечения </w:t>
      </w:r>
      <w:r w:rsidRPr="004004A3">
        <w:rPr>
          <w:rFonts w:ascii="GHEA Grapalat" w:hAnsi="GHEA Grapalat" w:cs="Sylfaen"/>
        </w:rPr>
        <w:t>заявки</w:t>
      </w:r>
      <w:r w:rsidR="006F7DEE">
        <w:rPr>
          <w:rFonts w:ascii="GHEA Grapalat" w:hAnsi="GHEA Grapalat" w:cs="Sylfaen"/>
        </w:rPr>
        <w:t xml:space="preserve"> или </w:t>
      </w:r>
      <w:r w:rsidRPr="004004A3">
        <w:rPr>
          <w:rFonts w:ascii="GHEA Grapalat" w:hAnsi="GHEA Grapalat" w:cs="Sylfaen"/>
        </w:rPr>
        <w:t>договора;</w:t>
      </w:r>
    </w:p>
    <w:p w14:paraId="7DF7F5F0"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2CA300DC"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0464B764"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26DC2509"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6859C77" w14:textId="77777777" w:rsidR="00544918" w:rsidRDefault="00BA3554" w:rsidP="00544918">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44918" w:rsidRPr="000B29DC">
        <w:rPr>
          <w:rFonts w:ascii="GHEA Grapalat" w:hAnsi="GHEA Grapalat"/>
        </w:rPr>
        <w:t xml:space="preserve">Включение участника в </w:t>
      </w:r>
      <w:r w:rsidR="00544918">
        <w:rPr>
          <w:rFonts w:ascii="GHEA Grapalat" w:hAnsi="GHEA Grapalat"/>
        </w:rPr>
        <w:t>списки</w:t>
      </w:r>
      <w:r w:rsidR="00544918" w:rsidRPr="000B29DC">
        <w:rPr>
          <w:rFonts w:ascii="GHEA Grapalat" w:hAnsi="GHEA Grapalat"/>
        </w:rPr>
        <w:t>, предусмотренны</w:t>
      </w:r>
      <w:r w:rsidR="00544918">
        <w:rPr>
          <w:rFonts w:ascii="GHEA Grapalat" w:hAnsi="GHEA Grapalat"/>
        </w:rPr>
        <w:t>е</w:t>
      </w:r>
      <w:r w:rsidR="00544918" w:rsidRPr="000B29DC">
        <w:rPr>
          <w:rFonts w:ascii="GHEA Grapalat" w:hAnsi="GHEA Grapalat"/>
        </w:rPr>
        <w:t xml:space="preserve"> пунктом 6 части 1 статьи 6 Закона</w:t>
      </w:r>
      <w:r w:rsidR="00544918">
        <w:rPr>
          <w:rFonts w:ascii="GHEA Grapalat" w:hAnsi="GHEA Grapalat"/>
        </w:rPr>
        <w:t xml:space="preserve">, а также </w:t>
      </w:r>
      <w:r w:rsidR="00544918" w:rsidRPr="000F78B8">
        <w:rPr>
          <w:rFonts w:ascii="GHEA Grapalat" w:hAnsi="GHEA Grapalat"/>
        </w:rPr>
        <w:t xml:space="preserve">подпунктом 2 пункта 2 </w:t>
      </w:r>
      <w:r w:rsidR="00544918">
        <w:rPr>
          <w:rFonts w:ascii="GHEA Grapalat" w:hAnsi="GHEA Grapalat"/>
        </w:rPr>
        <w:t>постановления Правительства РА N</w:t>
      </w:r>
      <w:r w:rsidR="00544918">
        <w:rPr>
          <w:rFonts w:ascii="GHEA Grapalat" w:hAnsi="GHEA Grapalat"/>
          <w:lang w:val="hy-AM"/>
        </w:rPr>
        <w:t>817-</w:t>
      </w:r>
      <w:r w:rsidR="00544918">
        <w:rPr>
          <w:rFonts w:ascii="GHEA Grapalat" w:hAnsi="GHEA Grapalat"/>
        </w:rPr>
        <w:t xml:space="preserve">А от </w:t>
      </w:r>
      <w:r w:rsidR="00544918">
        <w:rPr>
          <w:rFonts w:ascii="GHEA Grapalat" w:hAnsi="GHEA Grapalat"/>
          <w:lang w:val="hy-AM"/>
        </w:rPr>
        <w:t>20.06.2025</w:t>
      </w:r>
      <w:r w:rsidR="00544918">
        <w:rPr>
          <w:rFonts w:ascii="GHEA Grapalat" w:hAnsi="GHEA Grapalat"/>
        </w:rPr>
        <w:t>г</w:t>
      </w:r>
      <w:r w:rsidR="0054491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544918">
        <w:rPr>
          <w:rFonts w:ascii="GHEA Grapalat" w:hAnsi="GHEA Grapalat"/>
        </w:rPr>
        <w:t>.</w:t>
      </w:r>
    </w:p>
    <w:p w14:paraId="2ED06509" w14:textId="77777777" w:rsidR="00BA3554" w:rsidRPr="009044F1" w:rsidRDefault="00BA3554" w:rsidP="00544918">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w:t>
      </w:r>
      <w:r w:rsidRPr="009044F1">
        <w:rPr>
          <w:rFonts w:ascii="GHEA Grapalat" w:hAnsi="GHEA Grapalat"/>
        </w:rPr>
        <w:lastRenderedPageBreak/>
        <w:t>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BC0E204"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1AB5B7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5E0BDE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E2CA7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C7E563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5BED9D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5B8071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FF4CC1B"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D46FDF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78A354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C2C2192"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14:paraId="141099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BED3824"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68F9545" w14:textId="77777777" w:rsidR="009F6CC6" w:rsidRPr="009044F1" w:rsidRDefault="00096865" w:rsidP="00BB60F9">
      <w:pPr>
        <w:widowControl w:val="0"/>
        <w:tabs>
          <w:tab w:val="left" w:pos="1134"/>
        </w:tabs>
        <w:ind w:firstLine="567"/>
        <w:jc w:val="both"/>
        <w:rPr>
          <w:rFonts w:ascii="GHEA Grapalat" w:hAnsi="GHEA Grapalat" w:cs="Arial"/>
        </w:rPr>
      </w:pPr>
      <w:r w:rsidRPr="00CC18C4">
        <w:rPr>
          <w:rFonts w:ascii="GHEA Grapalat" w:hAnsi="GHEA Grapalat"/>
        </w:rPr>
        <w:t>2.4</w:t>
      </w:r>
      <w:r w:rsidR="00D13662" w:rsidRPr="00CC18C4">
        <w:rPr>
          <w:rFonts w:ascii="GHEA Grapalat" w:hAnsi="GHEA Grapalat"/>
        </w:rPr>
        <w:t>.</w:t>
      </w:r>
      <w:r w:rsidR="00BB60F9" w:rsidRPr="00BB60F9">
        <w:rPr>
          <w:rFonts w:ascii="GHEA Grapalat" w:hAnsi="GHEA Grapalat"/>
          <w:vertAlign w:val="superscript"/>
        </w:rPr>
        <w:t>4</w:t>
      </w:r>
      <w:r w:rsidR="00BB60F9">
        <w:rPr>
          <w:rFonts w:ascii="GHEA Grapalat" w:hAnsi="GHEA Grapalat"/>
        </w:rPr>
        <w:t xml:space="preserve"> </w:t>
      </w:r>
      <w:r w:rsidR="009F6CC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3D5E49E3" w14:textId="77777777" w:rsidR="009F6CC6" w:rsidRPr="009044F1" w:rsidRDefault="009F6CC6" w:rsidP="00BB60F9">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A548F70" w14:textId="77777777" w:rsidR="009F6CC6" w:rsidRDefault="009F6CC6" w:rsidP="00BB60F9">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трудовые ресурсы.</w:t>
      </w:r>
    </w:p>
    <w:p w14:paraId="590F809F" w14:textId="77777777" w:rsidR="00BB60F9" w:rsidRDefault="00BB60F9" w:rsidP="00BB60F9">
      <w:pPr>
        <w:widowControl w:val="0"/>
        <w:tabs>
          <w:tab w:val="left" w:pos="1134"/>
        </w:tabs>
        <w:ind w:firstLine="567"/>
        <w:jc w:val="both"/>
        <w:rPr>
          <w:rFonts w:ascii="GHEA Grapalat" w:hAnsi="GHEA Grapalat"/>
        </w:rPr>
      </w:pPr>
    </w:p>
    <w:p w14:paraId="42C631CC" w14:textId="77777777" w:rsidR="009F6CC6" w:rsidRPr="009044F1" w:rsidRDefault="009F6CC6" w:rsidP="00BB60F9">
      <w:pPr>
        <w:widowControl w:val="0"/>
        <w:tabs>
          <w:tab w:val="left" w:pos="1134"/>
        </w:tabs>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r w:rsidRPr="008C1FF8">
        <w:rPr>
          <w:rFonts w:ascii="GHEA Grapalat" w:hAnsi="GHEA Grapalat"/>
          <w:vertAlign w:val="superscript"/>
        </w:rPr>
        <w:t>4.1</w:t>
      </w:r>
    </w:p>
    <w:p w14:paraId="155D2613" w14:textId="77777777" w:rsidR="00EC3321" w:rsidRPr="00EC3321" w:rsidRDefault="00EC3321" w:rsidP="00EC3321">
      <w:pPr>
        <w:widowControl w:val="0"/>
        <w:tabs>
          <w:tab w:val="left" w:pos="1134"/>
        </w:tabs>
        <w:spacing w:after="160"/>
        <w:ind w:firstLine="567"/>
        <w:jc w:val="both"/>
        <w:rPr>
          <w:rFonts w:ascii="GHEA Grapalat" w:hAnsi="GHEA Grapalat"/>
          <w:b/>
          <w:bCs/>
          <w:lang w:val="en-SE"/>
        </w:rPr>
      </w:pPr>
      <w:r w:rsidRPr="00EC3321">
        <w:rPr>
          <w:rFonts w:ascii="GHEA Grapalat" w:hAnsi="GHEA Grapalat"/>
          <w:b/>
          <w:bCs/>
          <w:lang w:val="en-SE"/>
        </w:rPr>
        <w:t xml:space="preserve">1) </w:t>
      </w:r>
      <w:proofErr w:type="spellStart"/>
      <w:r w:rsidRPr="00EC3321">
        <w:rPr>
          <w:rFonts w:ascii="GHEA Grapalat" w:hAnsi="GHEA Grapalat"/>
          <w:b/>
          <w:bCs/>
          <w:lang w:val="en-SE"/>
        </w:rPr>
        <w:t>Квалификационный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критерий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Профессиональный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опыт</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устанавливается</w:t>
      </w:r>
      <w:proofErr w:type="spellEnd"/>
      <w:r w:rsidRPr="00EC3321">
        <w:rPr>
          <w:rFonts w:ascii="GHEA Grapalat" w:hAnsi="GHEA Grapalat"/>
          <w:b/>
          <w:bCs/>
          <w:lang w:val="en-SE"/>
        </w:rPr>
        <w:t xml:space="preserve"> и </w:t>
      </w:r>
      <w:proofErr w:type="spellStart"/>
      <w:r w:rsidRPr="00EC3321">
        <w:rPr>
          <w:rFonts w:ascii="GHEA Grapalat" w:hAnsi="GHEA Grapalat"/>
          <w:b/>
          <w:bCs/>
          <w:lang w:val="en-SE"/>
        </w:rPr>
        <w:t>оценивается</w:t>
      </w:r>
      <w:proofErr w:type="spellEnd"/>
      <w:r w:rsidRPr="00EC3321">
        <w:rPr>
          <w:rFonts w:ascii="GHEA Grapalat" w:hAnsi="GHEA Grapalat"/>
          <w:b/>
          <w:bCs/>
          <w:lang w:val="en-SE"/>
        </w:rPr>
        <w:t xml:space="preserve"> в </w:t>
      </w:r>
      <w:proofErr w:type="spellStart"/>
      <w:r w:rsidRPr="00EC3321">
        <w:rPr>
          <w:rFonts w:ascii="GHEA Grapalat" w:hAnsi="GHEA Grapalat"/>
          <w:b/>
          <w:bCs/>
          <w:lang w:val="en-SE"/>
        </w:rPr>
        <w:t>следующем</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порядке</w:t>
      </w:r>
      <w:proofErr w:type="spellEnd"/>
      <w:r w:rsidRPr="00EC3321">
        <w:rPr>
          <w:rFonts w:ascii="GHEA Grapalat" w:hAnsi="GHEA Grapalat"/>
          <w:b/>
          <w:bCs/>
          <w:lang w:val="en-SE"/>
        </w:rPr>
        <w:t>:</w:t>
      </w:r>
    </w:p>
    <w:p w14:paraId="318A63B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w:t>
      </w:r>
      <w:proofErr w:type="spellStart"/>
      <w:r w:rsidRPr="00EC3321">
        <w:rPr>
          <w:rFonts w:ascii="GHEA Grapalat" w:hAnsi="GHEA Grapalat"/>
          <w:lang w:val="en-SE"/>
        </w:rPr>
        <w:t>должен</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представить</w:t>
      </w:r>
      <w:proofErr w:type="spellEnd"/>
      <w:r w:rsidRPr="00EC3321">
        <w:rPr>
          <w:rFonts w:ascii="GHEA Grapalat" w:hAnsi="GHEA Grapalat"/>
          <w:lang w:val="en-SE"/>
        </w:rPr>
        <w:t xml:space="preserve"> </w:t>
      </w:r>
      <w:proofErr w:type="spellStart"/>
      <w:r w:rsidRPr="00EC3321">
        <w:rPr>
          <w:rFonts w:ascii="GHEA Grapalat" w:hAnsi="GHEA Grapalat"/>
          <w:lang w:val="en-SE"/>
        </w:rPr>
        <w:t>за</w:t>
      </w:r>
      <w:proofErr w:type="spellEnd"/>
      <w:r w:rsidRPr="00EC3321">
        <w:rPr>
          <w:rFonts w:ascii="GHEA Grapalat" w:hAnsi="GHEA Grapalat"/>
          <w:lang w:val="en-SE"/>
        </w:rPr>
        <w:t xml:space="preserve"> </w:t>
      </w:r>
      <w:proofErr w:type="spellStart"/>
      <w:r w:rsidRPr="00EC3321">
        <w:rPr>
          <w:rFonts w:ascii="GHEA Grapalat" w:hAnsi="GHEA Grapalat"/>
          <w:lang w:val="en-SE"/>
        </w:rPr>
        <w:t>период</w:t>
      </w:r>
      <w:proofErr w:type="spellEnd"/>
      <w:r w:rsidRPr="00EC3321">
        <w:rPr>
          <w:rFonts w:ascii="GHEA Grapalat" w:hAnsi="GHEA Grapalat"/>
          <w:lang w:val="en-SE"/>
        </w:rPr>
        <w:t xml:space="preserve"> </w:t>
      </w:r>
      <w:r w:rsidRPr="00EC3321">
        <w:rPr>
          <w:rFonts w:ascii="GHEA Grapalat" w:hAnsi="GHEA Grapalat"/>
          <w:b/>
          <w:bCs/>
          <w:lang w:val="en-SE"/>
        </w:rPr>
        <w:t xml:space="preserve">2020–2025 </w:t>
      </w:r>
      <w:proofErr w:type="spellStart"/>
      <w:r w:rsidRPr="00EC3321">
        <w:rPr>
          <w:rFonts w:ascii="GHEA Grapalat" w:hAnsi="GHEA Grapalat"/>
          <w:b/>
          <w:bCs/>
          <w:lang w:val="en-SE"/>
        </w:rPr>
        <w:t>гг</w:t>
      </w:r>
      <w:proofErr w:type="spellEnd"/>
      <w:r w:rsidRPr="00EC3321">
        <w:rPr>
          <w:rFonts w:ascii="GHEA Grapalat" w:hAnsi="GHEA Grapalat"/>
          <w:b/>
          <w:bCs/>
          <w:lang w:val="en-SE"/>
        </w:rPr>
        <w:t>.</w:t>
      </w:r>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10 </w:t>
      </w:r>
      <w:proofErr w:type="spellStart"/>
      <w:r w:rsidRPr="00EC3321">
        <w:rPr>
          <w:rFonts w:ascii="GHEA Grapalat" w:hAnsi="GHEA Grapalat"/>
          <w:b/>
          <w:bCs/>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связанных</w:t>
      </w:r>
      <w:proofErr w:type="spellEnd"/>
      <w:r w:rsidRPr="00EC3321">
        <w:rPr>
          <w:rFonts w:ascii="GHEA Grapalat" w:hAnsi="GHEA Grapalat"/>
          <w:lang w:val="en-SE"/>
        </w:rPr>
        <w:t xml:space="preserve"> с </w:t>
      </w:r>
      <w:proofErr w:type="spellStart"/>
      <w:r w:rsidRPr="00EC3321">
        <w:rPr>
          <w:rFonts w:ascii="GHEA Grapalat" w:hAnsi="GHEA Grapalat"/>
          <w:lang w:val="en-SE"/>
        </w:rPr>
        <w:t>экспертизой</w:t>
      </w:r>
      <w:proofErr w:type="spellEnd"/>
      <w:r w:rsidRPr="00EC3321">
        <w:rPr>
          <w:rFonts w:ascii="GHEA Grapalat" w:hAnsi="GHEA Grapalat"/>
          <w:lang w:val="en-SE"/>
        </w:rPr>
        <w:t xml:space="preserve"> </w:t>
      </w:r>
      <w:proofErr w:type="spellStart"/>
      <w:r w:rsidRPr="00EC3321">
        <w:rPr>
          <w:rFonts w:ascii="GHEA Grapalat" w:hAnsi="GHEA Grapalat"/>
          <w:lang w:val="en-SE"/>
        </w:rPr>
        <w:t>проектов</w:t>
      </w:r>
      <w:proofErr w:type="spellEnd"/>
      <w:r w:rsidRPr="00EC3321">
        <w:rPr>
          <w:rFonts w:ascii="GHEA Grapalat" w:hAnsi="GHEA Grapalat"/>
          <w:lang w:val="en-SE"/>
        </w:rPr>
        <w:t xml:space="preserve"> </w:t>
      </w:r>
      <w:proofErr w:type="spellStart"/>
      <w:r w:rsidRPr="00EC3321">
        <w:rPr>
          <w:rFonts w:ascii="GHEA Grapalat" w:hAnsi="GHEA Grapalat"/>
          <w:lang w:val="en-SE"/>
        </w:rPr>
        <w:t>строительства</w:t>
      </w:r>
      <w:proofErr w:type="spellEnd"/>
      <w:r w:rsidRPr="00EC3321">
        <w:rPr>
          <w:rFonts w:ascii="GHEA Grapalat" w:hAnsi="GHEA Grapalat"/>
          <w:lang w:val="en-SE"/>
        </w:rPr>
        <w:t xml:space="preserve"> </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реконструкции</w:t>
      </w:r>
      <w:proofErr w:type="spellEnd"/>
      <w:r w:rsidRPr="00EC3321">
        <w:rPr>
          <w:rFonts w:ascii="GHEA Grapalat" w:hAnsi="GHEA Grapalat"/>
          <w:lang w:val="en-SE"/>
        </w:rPr>
        <w:t xml:space="preserve"> </w:t>
      </w:r>
      <w:proofErr w:type="spellStart"/>
      <w:r w:rsidRPr="00EC3321">
        <w:rPr>
          <w:rFonts w:ascii="GHEA Grapalat" w:hAnsi="GHEA Grapalat"/>
          <w:lang w:val="en-SE"/>
        </w:rPr>
        <w:t>жилых</w:t>
      </w:r>
      <w:proofErr w:type="spellEnd"/>
      <w:r w:rsidRPr="00EC3321">
        <w:rPr>
          <w:rFonts w:ascii="GHEA Grapalat" w:hAnsi="GHEA Grapalat"/>
          <w:lang w:val="en-SE"/>
        </w:rPr>
        <w:t xml:space="preserve"> и/</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общественных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зданий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при</w:t>
      </w:r>
      <w:proofErr w:type="spellEnd"/>
      <w:r w:rsidRPr="00EC3321">
        <w:rPr>
          <w:rFonts w:ascii="GHEA Grapalat" w:hAnsi="GHEA Grapalat"/>
          <w:lang w:val="en-SE"/>
        </w:rPr>
        <w:t xml:space="preserve"> </w:t>
      </w:r>
      <w:proofErr w:type="spellStart"/>
      <w:r w:rsidRPr="00EC3321">
        <w:rPr>
          <w:rFonts w:ascii="GHEA Grapalat" w:hAnsi="GHEA Grapalat"/>
          <w:lang w:val="en-SE"/>
        </w:rPr>
        <w:t>этом</w:t>
      </w:r>
      <w:proofErr w:type="spellEnd"/>
      <w:r w:rsidRPr="00EC3321">
        <w:rPr>
          <w:rFonts w:ascii="GHEA Grapalat" w:hAnsi="GHEA Grapalat"/>
          <w:lang w:val="en-SE"/>
        </w:rPr>
        <w:t xml:space="preserve"> </w:t>
      </w:r>
      <w:proofErr w:type="spellStart"/>
      <w:r w:rsidRPr="00EC3321">
        <w:rPr>
          <w:rFonts w:ascii="GHEA Grapalat" w:hAnsi="GHEA Grapalat"/>
          <w:lang w:val="en-SE"/>
        </w:rPr>
        <w:t>стоимость</w:t>
      </w:r>
      <w:proofErr w:type="spellEnd"/>
      <w:r w:rsidRPr="00EC3321">
        <w:rPr>
          <w:rFonts w:ascii="GHEA Grapalat" w:hAnsi="GHEA Grapalat"/>
          <w:lang w:val="en-SE"/>
        </w:rPr>
        <w:t xml:space="preserve"> </w:t>
      </w:r>
      <w:proofErr w:type="spellStart"/>
      <w:r w:rsidRPr="00EC3321">
        <w:rPr>
          <w:rFonts w:ascii="GHEA Grapalat" w:hAnsi="GHEA Grapalat"/>
          <w:lang w:val="en-SE"/>
        </w:rPr>
        <w:t>каждой</w:t>
      </w:r>
      <w:proofErr w:type="spellEnd"/>
      <w:r w:rsidRPr="00EC3321">
        <w:rPr>
          <w:rFonts w:ascii="GHEA Grapalat" w:hAnsi="GHEA Grapalat"/>
          <w:lang w:val="en-SE"/>
        </w:rPr>
        <w:t xml:space="preserve"> </w:t>
      </w:r>
      <w:proofErr w:type="spellStart"/>
      <w:r w:rsidRPr="00EC3321">
        <w:rPr>
          <w:rFonts w:ascii="GHEA Grapalat" w:hAnsi="GHEA Grapalat"/>
          <w:lang w:val="en-SE"/>
        </w:rPr>
        <w:t>услуги</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должна</w:t>
      </w:r>
      <w:proofErr w:type="spellEnd"/>
      <w:r w:rsidRPr="00EC3321">
        <w:rPr>
          <w:rFonts w:ascii="GHEA Grapalat" w:hAnsi="GHEA Grapalat"/>
          <w:lang w:val="en-SE"/>
        </w:rPr>
        <w:t xml:space="preserve"> </w:t>
      </w:r>
      <w:proofErr w:type="spellStart"/>
      <w:r w:rsidRPr="00EC3321">
        <w:rPr>
          <w:rFonts w:ascii="GHEA Grapalat" w:hAnsi="GHEA Grapalat"/>
          <w:lang w:val="en-SE"/>
        </w:rPr>
        <w:t>составлять</w:t>
      </w:r>
      <w:proofErr w:type="spellEnd"/>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300 000 </w:t>
      </w:r>
      <w:proofErr w:type="spellStart"/>
      <w:r w:rsidRPr="00EC3321">
        <w:rPr>
          <w:rFonts w:ascii="GHEA Grapalat" w:hAnsi="GHEA Grapalat"/>
          <w:b/>
          <w:bCs/>
          <w:lang w:val="en-SE"/>
        </w:rPr>
        <w:t>драмов</w:t>
      </w:r>
      <w:proofErr w:type="spellEnd"/>
      <w:r w:rsidRPr="00EC3321">
        <w:rPr>
          <w:rFonts w:ascii="GHEA Grapalat" w:hAnsi="GHEA Grapalat"/>
          <w:b/>
          <w:bCs/>
          <w:lang w:val="en-SE"/>
        </w:rPr>
        <w:t xml:space="preserve"> РА</w:t>
      </w:r>
      <w:r w:rsidRPr="00EC3321">
        <w:rPr>
          <w:rFonts w:ascii="GHEA Grapalat" w:hAnsi="GHEA Grapalat"/>
          <w:lang w:val="en-SE"/>
        </w:rPr>
        <w:t>.</w:t>
      </w:r>
    </w:p>
    <w:p w14:paraId="25215CB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б. </w:t>
      </w:r>
      <w:proofErr w:type="spellStart"/>
      <w:r w:rsidRPr="00EC3321">
        <w:rPr>
          <w:rFonts w:ascii="GHEA Grapalat" w:hAnsi="GHEA Grapalat"/>
          <w:lang w:val="en-SE"/>
        </w:rPr>
        <w:t>Для</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подтверждения</w:t>
      </w:r>
      <w:proofErr w:type="spellEnd"/>
      <w:r w:rsidRPr="00EC3321">
        <w:rPr>
          <w:rFonts w:ascii="GHEA Grapalat" w:hAnsi="GHEA Grapalat"/>
          <w:lang w:val="en-SE"/>
        </w:rPr>
        <w:t xml:space="preserve"> </w:t>
      </w:r>
      <w:proofErr w:type="spellStart"/>
      <w:r w:rsidRPr="00EC3321">
        <w:rPr>
          <w:rFonts w:ascii="GHEA Grapalat" w:hAnsi="GHEA Grapalat"/>
          <w:lang w:val="en-SE"/>
        </w:rPr>
        <w:t>соответствия</w:t>
      </w:r>
      <w:proofErr w:type="spellEnd"/>
      <w:r w:rsidRPr="00EC3321">
        <w:rPr>
          <w:rFonts w:ascii="GHEA Grapalat" w:hAnsi="GHEA Grapalat"/>
          <w:lang w:val="en-SE"/>
        </w:rPr>
        <w:t xml:space="preserve"> </w:t>
      </w:r>
      <w:proofErr w:type="spellStart"/>
      <w:r w:rsidRPr="00EC3321">
        <w:rPr>
          <w:rFonts w:ascii="GHEA Grapalat" w:hAnsi="GHEA Grapalat"/>
          <w:lang w:val="en-SE"/>
        </w:rPr>
        <w:t>требованиям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подпункта</w:t>
      </w:r>
      <w:proofErr w:type="spellEnd"/>
      <w:r w:rsidRPr="00EC3321">
        <w:rPr>
          <w:rFonts w:ascii="GHEA Grapalat" w:hAnsi="GHEA Grapalat"/>
          <w:lang w:val="en-SE"/>
        </w:rPr>
        <w:t xml:space="preserve"> «а»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в </w:t>
      </w:r>
      <w:proofErr w:type="spellStart"/>
      <w:r w:rsidRPr="00EC3321">
        <w:rPr>
          <w:rFonts w:ascii="GHEA Grapalat" w:hAnsi="GHEA Grapalat"/>
          <w:lang w:val="en-SE"/>
        </w:rPr>
        <w:t>составе</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заявки</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представляет</w:t>
      </w:r>
      <w:proofErr w:type="spellEnd"/>
      <w:r w:rsidRPr="00EC3321">
        <w:rPr>
          <w:rFonts w:ascii="GHEA Grapalat" w:hAnsi="GHEA Grapalat"/>
          <w:lang w:val="en-SE"/>
        </w:rPr>
        <w:t xml:space="preserve"> </w:t>
      </w:r>
      <w:proofErr w:type="spellStart"/>
      <w:r w:rsidRPr="00EC3321">
        <w:rPr>
          <w:rFonts w:ascii="GHEA Grapalat" w:hAnsi="GHEA Grapalat"/>
          <w:lang w:val="en-SE"/>
        </w:rPr>
        <w:t>утвержденное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им</w:t>
      </w:r>
      <w:proofErr w:type="spellEnd"/>
      <w:r w:rsidRPr="00EC3321">
        <w:rPr>
          <w:rFonts w:ascii="GHEA Grapalat" w:hAnsi="GHEA Grapalat"/>
          <w:lang w:val="en-SE"/>
        </w:rPr>
        <w:t xml:space="preserve"> </w:t>
      </w:r>
      <w:proofErr w:type="spellStart"/>
      <w:r w:rsidRPr="00EC3321">
        <w:rPr>
          <w:rFonts w:ascii="GHEA Grapalat" w:hAnsi="GHEA Grapalat"/>
          <w:lang w:val="en-SE"/>
        </w:rPr>
        <w:t>заявление</w:t>
      </w:r>
      <w:proofErr w:type="spellEnd"/>
      <w:r w:rsidRPr="00EC3321">
        <w:rPr>
          <w:rFonts w:ascii="GHEA Grapalat" w:hAnsi="GHEA Grapalat"/>
          <w:lang w:val="en-SE"/>
        </w:rPr>
        <w:t xml:space="preserve"> </w:t>
      </w:r>
      <w:proofErr w:type="spellStart"/>
      <w:r w:rsidRPr="00EC3321">
        <w:rPr>
          <w:rFonts w:ascii="GHEA Grapalat" w:hAnsi="GHEA Grapalat"/>
          <w:lang w:val="en-SE"/>
        </w:rPr>
        <w:t>согласно</w:t>
      </w:r>
      <w:proofErr w:type="spellEnd"/>
      <w:r w:rsidRPr="00EC3321">
        <w:rPr>
          <w:rFonts w:ascii="GHEA Grapalat" w:hAnsi="GHEA Grapalat"/>
          <w:lang w:val="en-SE"/>
        </w:rPr>
        <w:t xml:space="preserve"> </w:t>
      </w:r>
      <w:proofErr w:type="spellStart"/>
      <w:r w:rsidRPr="00EC3321">
        <w:rPr>
          <w:rFonts w:ascii="GHEA Grapalat" w:hAnsi="GHEA Grapalat"/>
          <w:lang w:val="en-SE"/>
        </w:rPr>
        <w:t>Приложению</w:t>
      </w:r>
      <w:proofErr w:type="spellEnd"/>
      <w:r w:rsidRPr="00EC3321">
        <w:rPr>
          <w:rFonts w:ascii="GHEA Grapalat" w:hAnsi="GHEA Grapalat"/>
          <w:lang w:val="en-SE"/>
        </w:rPr>
        <w:t xml:space="preserve"> 1.1, к </w:t>
      </w:r>
      <w:proofErr w:type="spellStart"/>
      <w:r w:rsidRPr="00EC3321">
        <w:rPr>
          <w:rFonts w:ascii="GHEA Grapalat" w:hAnsi="GHEA Grapalat"/>
          <w:lang w:val="en-SE"/>
        </w:rPr>
        <w:t>которому</w:t>
      </w:r>
      <w:proofErr w:type="spellEnd"/>
      <w:r w:rsidRPr="00EC3321">
        <w:rPr>
          <w:rFonts w:ascii="GHEA Grapalat" w:hAnsi="GHEA Grapalat"/>
          <w:lang w:val="en-SE"/>
        </w:rPr>
        <w:t xml:space="preserve"> </w:t>
      </w:r>
      <w:proofErr w:type="spellStart"/>
      <w:r w:rsidRPr="00EC3321">
        <w:rPr>
          <w:rFonts w:ascii="GHEA Grapalat" w:hAnsi="GHEA Grapalat"/>
          <w:lang w:val="en-SE"/>
        </w:rPr>
        <w:t>прилагаются</w:t>
      </w:r>
      <w:proofErr w:type="spellEnd"/>
      <w:r w:rsidRPr="00EC3321">
        <w:rPr>
          <w:rFonts w:ascii="GHEA Grapalat" w:hAnsi="GHEA Grapalat"/>
          <w:lang w:val="en-SE"/>
        </w:rPr>
        <w:t xml:space="preserve"> </w:t>
      </w:r>
      <w:proofErr w:type="spellStart"/>
      <w:r w:rsidRPr="00EC3321">
        <w:rPr>
          <w:rFonts w:ascii="GHEA Grapalat" w:hAnsi="GHEA Grapalat"/>
          <w:lang w:val="en-SE"/>
        </w:rPr>
        <w:t>копии</w:t>
      </w:r>
      <w:proofErr w:type="spellEnd"/>
      <w:r w:rsidRPr="00EC3321">
        <w:rPr>
          <w:rFonts w:ascii="GHEA Grapalat" w:hAnsi="GHEA Grapalat"/>
          <w:lang w:val="en-SE"/>
        </w:rPr>
        <w:t xml:space="preserve"> </w:t>
      </w:r>
      <w:proofErr w:type="spellStart"/>
      <w:r w:rsidRPr="00EC3321">
        <w:rPr>
          <w:rFonts w:ascii="GHEA Grapalat" w:hAnsi="GHEA Grapalat"/>
          <w:lang w:val="en-SE"/>
        </w:rPr>
        <w:t>ранее</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а </w:t>
      </w:r>
      <w:proofErr w:type="spellStart"/>
      <w:r w:rsidRPr="00EC3321">
        <w:rPr>
          <w:rFonts w:ascii="GHEA Grapalat" w:hAnsi="GHEA Grapalat"/>
          <w:lang w:val="en-SE"/>
        </w:rPr>
        <w:t>также</w:t>
      </w:r>
      <w:proofErr w:type="spellEnd"/>
      <w:r w:rsidRPr="00EC3321">
        <w:rPr>
          <w:rFonts w:ascii="GHEA Grapalat" w:hAnsi="GHEA Grapalat"/>
          <w:lang w:val="en-SE"/>
        </w:rPr>
        <w:t xml:space="preserve"> </w:t>
      </w:r>
      <w:proofErr w:type="spellStart"/>
      <w:r w:rsidRPr="00EC3321">
        <w:rPr>
          <w:rFonts w:ascii="GHEA Grapalat" w:hAnsi="GHEA Grapalat"/>
          <w:lang w:val="en-SE"/>
        </w:rPr>
        <w:t>документы</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подтверждающие</w:t>
      </w:r>
      <w:proofErr w:type="spellEnd"/>
      <w:r w:rsidRPr="00EC3321">
        <w:rPr>
          <w:rFonts w:ascii="GHEA Grapalat" w:hAnsi="GHEA Grapalat"/>
          <w:lang w:val="en-SE"/>
        </w:rPr>
        <w:t xml:space="preserve"> </w:t>
      </w:r>
      <w:proofErr w:type="spellStart"/>
      <w:r w:rsidRPr="00EC3321">
        <w:rPr>
          <w:rFonts w:ascii="GHEA Grapalat" w:hAnsi="GHEA Grapalat"/>
          <w:lang w:val="en-SE"/>
        </w:rPr>
        <w:t>надлежащее</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этих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акт</w:t>
      </w:r>
      <w:proofErr w:type="spellEnd"/>
      <w:r w:rsidRPr="00EC3321">
        <w:rPr>
          <w:rFonts w:ascii="GHEA Grapalat" w:hAnsi="GHEA Grapalat"/>
          <w:lang w:val="en-SE"/>
        </w:rPr>
        <w:t xml:space="preserve"> </w:t>
      </w:r>
      <w:proofErr w:type="spellStart"/>
      <w:r w:rsidRPr="00EC3321">
        <w:rPr>
          <w:rFonts w:ascii="GHEA Grapalat" w:hAnsi="GHEA Grapalat"/>
          <w:lang w:val="en-SE"/>
        </w:rPr>
        <w:t>приёмки-сдачи</w:t>
      </w:r>
      <w:proofErr w:type="spellEnd"/>
      <w:r w:rsidRPr="00EC3321">
        <w:rPr>
          <w:rFonts w:ascii="GHEA Grapalat" w:hAnsi="GHEA Grapalat"/>
          <w:lang w:val="en-SE"/>
        </w:rPr>
        <w:t xml:space="preserve">, </w:t>
      </w:r>
      <w:proofErr w:type="spellStart"/>
      <w:r w:rsidRPr="00EC3321">
        <w:rPr>
          <w:rFonts w:ascii="GHEA Grapalat" w:hAnsi="GHEA Grapalat"/>
          <w:lang w:val="en-SE"/>
        </w:rPr>
        <w:t>протокол</w:t>
      </w:r>
      <w:proofErr w:type="spellEnd"/>
      <w:r w:rsidRPr="00EC3321">
        <w:rPr>
          <w:rFonts w:ascii="GHEA Grapalat" w:hAnsi="GHEA Grapalat"/>
          <w:lang w:val="en-SE"/>
        </w:rPr>
        <w:t xml:space="preserve"> и </w:t>
      </w:r>
      <w:proofErr w:type="spellStart"/>
      <w:r w:rsidRPr="00EC3321">
        <w:rPr>
          <w:rFonts w:ascii="GHEA Grapalat" w:hAnsi="GHEA Grapalat"/>
          <w:lang w:val="en-SE"/>
        </w:rPr>
        <w:t>т.п</w:t>
      </w:r>
      <w:proofErr w:type="spellEnd"/>
      <w:r w:rsidRPr="00EC3321">
        <w:rPr>
          <w:rFonts w:ascii="GHEA Grapalat" w:hAnsi="GHEA Grapalat"/>
          <w:lang w:val="en-SE"/>
        </w:rPr>
        <w:t xml:space="preserve">.) </w:t>
      </w:r>
      <w:proofErr w:type="spellStart"/>
      <w:r w:rsidRPr="00EC3321">
        <w:rPr>
          <w:rFonts w:ascii="GHEA Grapalat" w:hAnsi="GHEA Grapalat"/>
          <w:lang w:val="en-SE"/>
        </w:rPr>
        <w:t>либо</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подтверждение</w:t>
      </w:r>
      <w:proofErr w:type="spellEnd"/>
      <w:r w:rsidRPr="00EC3321">
        <w:rPr>
          <w:rFonts w:ascii="GHEA Grapalat" w:hAnsi="GHEA Grapalat"/>
          <w:lang w:val="en-SE"/>
        </w:rPr>
        <w:t xml:space="preserve"> </w:t>
      </w:r>
      <w:proofErr w:type="spellStart"/>
      <w:r w:rsidRPr="00EC3321">
        <w:rPr>
          <w:rFonts w:ascii="GHEA Grapalat" w:hAnsi="GHEA Grapalat"/>
          <w:lang w:val="en-SE"/>
        </w:rPr>
        <w:t>заказчика</w:t>
      </w:r>
      <w:proofErr w:type="spellEnd"/>
      <w:r w:rsidRPr="00EC3321">
        <w:rPr>
          <w:rFonts w:ascii="GHEA Grapalat" w:hAnsi="GHEA Grapalat"/>
          <w:lang w:val="en-SE"/>
        </w:rPr>
        <w:t xml:space="preserve"> </w:t>
      </w:r>
      <w:proofErr w:type="spellStart"/>
      <w:r w:rsidRPr="00EC3321">
        <w:rPr>
          <w:rFonts w:ascii="GHEA Grapalat" w:hAnsi="GHEA Grapalat"/>
          <w:lang w:val="en-SE"/>
        </w:rPr>
        <w:t>об</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исполнении</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договора</w:t>
      </w:r>
      <w:proofErr w:type="spellEnd"/>
      <w:r w:rsidRPr="00EC3321">
        <w:rPr>
          <w:rFonts w:ascii="GHEA Grapalat" w:hAnsi="GHEA Grapalat"/>
          <w:lang w:val="en-SE"/>
        </w:rPr>
        <w:t>.</w:t>
      </w:r>
      <w:r w:rsidRPr="00EC3321">
        <w:rPr>
          <w:rFonts w:ascii="GHEA Grapalat" w:hAnsi="GHEA Grapalat"/>
          <w:lang w:val="en-SE"/>
        </w:rPr>
        <w:br/>
      </w:r>
      <w:proofErr w:type="spellStart"/>
      <w:r w:rsidRPr="00EC3321">
        <w:rPr>
          <w:rFonts w:ascii="GHEA Grapalat" w:hAnsi="GHEA Grapalat"/>
          <w:lang w:val="en-SE"/>
        </w:rPr>
        <w:t>При</w:t>
      </w:r>
      <w:proofErr w:type="spellEnd"/>
      <w:r w:rsidRPr="00EC3321">
        <w:rPr>
          <w:rFonts w:ascii="GHEA Grapalat" w:hAnsi="GHEA Grapalat"/>
          <w:lang w:val="en-SE"/>
        </w:rPr>
        <w:t xml:space="preserve"> </w:t>
      </w:r>
      <w:proofErr w:type="spellStart"/>
      <w:r w:rsidRPr="00EC3321">
        <w:rPr>
          <w:rFonts w:ascii="GHEA Grapalat" w:hAnsi="GHEA Grapalat"/>
          <w:lang w:val="en-SE"/>
        </w:rPr>
        <w:t>этом</w:t>
      </w:r>
      <w:proofErr w:type="spellEnd"/>
      <w:r w:rsidRPr="00EC3321">
        <w:rPr>
          <w:rFonts w:ascii="GHEA Grapalat" w:hAnsi="GHEA Grapalat"/>
          <w:lang w:val="en-SE"/>
        </w:rPr>
        <w:t xml:space="preserve"> </w:t>
      </w:r>
      <w:proofErr w:type="spellStart"/>
      <w:r w:rsidRPr="00EC3321">
        <w:rPr>
          <w:rFonts w:ascii="GHEA Grapalat" w:hAnsi="GHEA Grapalat"/>
          <w:lang w:val="en-SE"/>
        </w:rPr>
        <w:t>оценочная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комиссия</w:t>
      </w:r>
      <w:proofErr w:type="spellEnd"/>
      <w:r w:rsidRPr="00EC3321">
        <w:rPr>
          <w:rFonts w:ascii="GHEA Grapalat" w:hAnsi="GHEA Grapalat"/>
          <w:lang w:val="en-SE"/>
        </w:rPr>
        <w:t xml:space="preserve"> </w:t>
      </w:r>
      <w:proofErr w:type="spellStart"/>
      <w:r w:rsidRPr="00EC3321">
        <w:rPr>
          <w:rFonts w:ascii="GHEA Grapalat" w:hAnsi="GHEA Grapalat"/>
          <w:lang w:val="en-SE"/>
        </w:rPr>
        <w:t>вправе</w:t>
      </w:r>
      <w:proofErr w:type="spellEnd"/>
      <w:r w:rsidRPr="00EC3321">
        <w:rPr>
          <w:rFonts w:ascii="GHEA Grapalat" w:hAnsi="GHEA Grapalat"/>
          <w:lang w:val="en-SE"/>
        </w:rPr>
        <w:t xml:space="preserve"> </w:t>
      </w:r>
      <w:proofErr w:type="spellStart"/>
      <w:r w:rsidRPr="00EC3321">
        <w:rPr>
          <w:rFonts w:ascii="GHEA Grapalat" w:hAnsi="GHEA Grapalat"/>
          <w:lang w:val="en-SE"/>
        </w:rPr>
        <w:t>проверить</w:t>
      </w:r>
      <w:proofErr w:type="spellEnd"/>
      <w:r w:rsidRPr="00EC3321">
        <w:rPr>
          <w:rFonts w:ascii="GHEA Grapalat" w:hAnsi="GHEA Grapalat"/>
          <w:lang w:val="en-SE"/>
        </w:rPr>
        <w:t xml:space="preserve"> </w:t>
      </w:r>
      <w:proofErr w:type="spellStart"/>
      <w:r w:rsidRPr="00EC3321">
        <w:rPr>
          <w:rFonts w:ascii="GHEA Grapalat" w:hAnsi="GHEA Grapalat"/>
          <w:lang w:val="en-SE"/>
        </w:rPr>
        <w:t>достоверность</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договоров</w:t>
      </w:r>
      <w:proofErr w:type="spellEnd"/>
      <w:r w:rsidRPr="00EC3321">
        <w:rPr>
          <w:rFonts w:ascii="GHEA Grapalat" w:hAnsi="GHEA Grapalat"/>
          <w:lang w:val="en-SE"/>
        </w:rPr>
        <w:t xml:space="preserve">, </w:t>
      </w:r>
      <w:proofErr w:type="spellStart"/>
      <w:r w:rsidRPr="00EC3321">
        <w:rPr>
          <w:rFonts w:ascii="GHEA Grapalat" w:hAnsi="GHEA Grapalat"/>
          <w:lang w:val="en-SE"/>
        </w:rPr>
        <w:t>используя</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данные</w:t>
      </w:r>
      <w:proofErr w:type="spellEnd"/>
      <w:r w:rsidRPr="00EC3321">
        <w:rPr>
          <w:rFonts w:ascii="GHEA Grapalat" w:hAnsi="GHEA Grapalat"/>
          <w:lang w:val="en-SE"/>
        </w:rPr>
        <w:t xml:space="preserve"> </w:t>
      </w:r>
      <w:proofErr w:type="spellStart"/>
      <w:r w:rsidRPr="00EC3321">
        <w:rPr>
          <w:rFonts w:ascii="GHEA Grapalat" w:hAnsi="GHEA Grapalat"/>
          <w:lang w:val="en-SE"/>
        </w:rPr>
        <w:t>из</w:t>
      </w:r>
      <w:proofErr w:type="spellEnd"/>
      <w:r w:rsidRPr="00EC3321">
        <w:rPr>
          <w:rFonts w:ascii="GHEA Grapalat" w:hAnsi="GHEA Grapalat"/>
          <w:lang w:val="en-SE"/>
        </w:rPr>
        <w:t xml:space="preserve"> </w:t>
      </w:r>
      <w:proofErr w:type="spellStart"/>
      <w:r w:rsidRPr="00EC3321">
        <w:rPr>
          <w:rFonts w:ascii="GHEA Grapalat" w:hAnsi="GHEA Grapalat"/>
          <w:lang w:val="en-SE"/>
        </w:rPr>
        <w:t>официальных</w:t>
      </w:r>
      <w:proofErr w:type="spellEnd"/>
      <w:r w:rsidRPr="00EC3321">
        <w:rPr>
          <w:rFonts w:ascii="GHEA Grapalat" w:hAnsi="GHEA Grapalat"/>
          <w:lang w:val="en-SE"/>
        </w:rPr>
        <w:t xml:space="preserve"> </w:t>
      </w:r>
      <w:proofErr w:type="spellStart"/>
      <w:r w:rsidRPr="00EC3321">
        <w:rPr>
          <w:rFonts w:ascii="GHEA Grapalat" w:hAnsi="GHEA Grapalat"/>
          <w:lang w:val="en-SE"/>
        </w:rPr>
        <w:t>источников</w:t>
      </w:r>
      <w:proofErr w:type="spellEnd"/>
      <w:r w:rsidRPr="00EC3321">
        <w:rPr>
          <w:rFonts w:ascii="GHEA Grapalat" w:hAnsi="GHEA Grapalat"/>
          <w:lang w:val="en-SE"/>
        </w:rPr>
        <w:t xml:space="preserve"> </w:t>
      </w:r>
      <w:proofErr w:type="spellStart"/>
      <w:r w:rsidRPr="00EC3321">
        <w:rPr>
          <w:rFonts w:ascii="GHEA Grapalat" w:hAnsi="GHEA Grapalat"/>
          <w:lang w:val="en-SE"/>
        </w:rPr>
        <w:t>или</w:t>
      </w:r>
      <w:proofErr w:type="spellEnd"/>
      <w:r w:rsidRPr="00EC3321">
        <w:rPr>
          <w:rFonts w:ascii="GHEA Grapalat" w:hAnsi="GHEA Grapalat"/>
          <w:lang w:val="en-SE"/>
        </w:rPr>
        <w:t xml:space="preserve"> </w:t>
      </w:r>
      <w:proofErr w:type="spellStart"/>
      <w:r w:rsidRPr="00EC3321">
        <w:rPr>
          <w:rFonts w:ascii="GHEA Grapalat" w:hAnsi="GHEA Grapalat"/>
          <w:lang w:val="en-SE"/>
        </w:rPr>
        <w:t>получив</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заключение</w:t>
      </w:r>
      <w:proofErr w:type="spellEnd"/>
      <w:r w:rsidRPr="00EC3321">
        <w:rPr>
          <w:rFonts w:ascii="GHEA Grapalat" w:hAnsi="GHEA Grapalat"/>
          <w:lang w:val="en-SE"/>
        </w:rPr>
        <w:t xml:space="preserve"> </w:t>
      </w:r>
      <w:proofErr w:type="spellStart"/>
      <w:r w:rsidRPr="00EC3321">
        <w:rPr>
          <w:rFonts w:ascii="GHEA Grapalat" w:hAnsi="GHEA Grapalat"/>
          <w:lang w:val="en-SE"/>
        </w:rPr>
        <w:t>компетентных</w:t>
      </w:r>
      <w:proofErr w:type="spellEnd"/>
      <w:r w:rsidRPr="00EC3321">
        <w:rPr>
          <w:rFonts w:ascii="GHEA Grapalat" w:hAnsi="GHEA Grapalat"/>
          <w:lang w:val="en-SE"/>
        </w:rPr>
        <w:t xml:space="preserve"> </w:t>
      </w:r>
      <w:proofErr w:type="spellStart"/>
      <w:r w:rsidRPr="00EC3321">
        <w:rPr>
          <w:rFonts w:ascii="GHEA Grapalat" w:hAnsi="GHEA Grapalat"/>
          <w:lang w:val="en-SE"/>
        </w:rPr>
        <w:t>органов</w:t>
      </w:r>
      <w:proofErr w:type="spellEnd"/>
      <w:r w:rsidRPr="00EC3321">
        <w:rPr>
          <w:rFonts w:ascii="GHEA Grapalat" w:hAnsi="GHEA Grapalat"/>
          <w:lang w:val="en-SE"/>
        </w:rPr>
        <w:t>.</w:t>
      </w:r>
    </w:p>
    <w:p w14:paraId="0BEFD45F"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в. </w:t>
      </w:r>
      <w:proofErr w:type="spellStart"/>
      <w:r w:rsidRPr="00EC3321">
        <w:rPr>
          <w:rFonts w:ascii="GHEA Grapalat" w:hAnsi="GHEA Grapalat"/>
          <w:lang w:val="en-SE"/>
        </w:rPr>
        <w:t>Квалификация</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участника</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данному</w:t>
      </w:r>
      <w:proofErr w:type="spellEnd"/>
      <w:r w:rsidRPr="00EC3321">
        <w:rPr>
          <w:rFonts w:ascii="GHEA Grapalat" w:hAnsi="GHEA Grapalat"/>
          <w:lang w:val="en-SE"/>
        </w:rPr>
        <w:t xml:space="preserve"> </w:t>
      </w:r>
      <w:proofErr w:type="spellStart"/>
      <w:r w:rsidRPr="00EC3321">
        <w:rPr>
          <w:rFonts w:ascii="GHEA Grapalat" w:hAnsi="GHEA Grapalat"/>
          <w:lang w:val="en-SE"/>
        </w:rPr>
        <w:t>критерию</w:t>
      </w:r>
      <w:proofErr w:type="spellEnd"/>
      <w:r w:rsidRPr="00EC3321">
        <w:rPr>
          <w:rFonts w:ascii="GHEA Grapalat" w:hAnsi="GHEA Grapalat"/>
          <w:lang w:val="en-SE"/>
        </w:rPr>
        <w:t xml:space="preserve"> </w:t>
      </w:r>
      <w:proofErr w:type="spellStart"/>
      <w:r w:rsidRPr="00EC3321">
        <w:rPr>
          <w:rFonts w:ascii="GHEA Grapalat" w:hAnsi="GHEA Grapalat"/>
          <w:lang w:val="en-SE"/>
        </w:rPr>
        <w:t>оценивается</w:t>
      </w:r>
      <w:proofErr w:type="spellEnd"/>
      <w:r w:rsidRPr="00EC3321">
        <w:rPr>
          <w:rFonts w:ascii="GHEA Grapalat" w:hAnsi="GHEA Grapalat"/>
          <w:lang w:val="en-SE"/>
        </w:rPr>
        <w:t xml:space="preserve"> </w:t>
      </w:r>
      <w:proofErr w:type="spellStart"/>
      <w:r w:rsidRPr="00EC3321">
        <w:rPr>
          <w:rFonts w:ascii="GHEA Grapalat" w:hAnsi="GHEA Grapalat"/>
          <w:lang w:val="en-SE"/>
        </w:rPr>
        <w:t>как</w:t>
      </w:r>
      <w:proofErr w:type="spellEnd"/>
      <w:r w:rsidRPr="00EC3321">
        <w:rPr>
          <w:rFonts w:ascii="GHEA Grapalat" w:hAnsi="GHEA Grapalat"/>
          <w:lang w:val="en-SE"/>
        </w:rPr>
        <w:t xml:space="preserve"> </w:t>
      </w:r>
      <w:proofErr w:type="spellStart"/>
      <w:r w:rsidRPr="00EC3321">
        <w:rPr>
          <w:rFonts w:ascii="GHEA Grapalat" w:hAnsi="GHEA Grapalat"/>
          <w:b/>
          <w:bCs/>
          <w:lang w:val="en-SE"/>
        </w:rPr>
        <w:t>достаточная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он</w:t>
      </w:r>
      <w:proofErr w:type="spellEnd"/>
      <w:r w:rsidRPr="00EC3321">
        <w:rPr>
          <w:rFonts w:ascii="GHEA Grapalat" w:hAnsi="GHEA Grapalat"/>
          <w:lang w:val="en-SE"/>
        </w:rPr>
        <w:t xml:space="preserve"> </w:t>
      </w:r>
      <w:proofErr w:type="spellStart"/>
      <w:r w:rsidRPr="00EC3321">
        <w:rPr>
          <w:rFonts w:ascii="GHEA Grapalat" w:hAnsi="GHEA Grapalat"/>
          <w:lang w:val="en-SE"/>
        </w:rPr>
        <w:t>обеспечивает</w:t>
      </w:r>
      <w:proofErr w:type="spellEnd"/>
      <w:r w:rsidRPr="00EC3321">
        <w:rPr>
          <w:rFonts w:ascii="GHEA Grapalat" w:hAnsi="GHEA Grapalat"/>
          <w:lang w:val="en-SE"/>
        </w:rPr>
        <w:t xml:space="preserve"> </w:t>
      </w:r>
      <w:proofErr w:type="spellStart"/>
      <w:r w:rsidRPr="00EC3321">
        <w:rPr>
          <w:rFonts w:ascii="GHEA Grapalat" w:hAnsi="GHEA Grapalat"/>
          <w:lang w:val="en-SE"/>
        </w:rPr>
        <w:t>выполнение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условий</w:t>
      </w:r>
      <w:proofErr w:type="spellEnd"/>
      <w:r w:rsidRPr="00EC3321">
        <w:rPr>
          <w:rFonts w:ascii="GHEA Grapalat" w:hAnsi="GHEA Grapalat"/>
          <w:lang w:val="en-SE"/>
        </w:rPr>
        <w:t xml:space="preserve"> и </w:t>
      </w:r>
      <w:proofErr w:type="spellStart"/>
      <w:r w:rsidRPr="00EC3321">
        <w:rPr>
          <w:rFonts w:ascii="GHEA Grapalat" w:hAnsi="GHEA Grapalat"/>
          <w:lang w:val="en-SE"/>
        </w:rPr>
        <w:t>требований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предусмотренных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подпунктом</w:t>
      </w:r>
      <w:proofErr w:type="spellEnd"/>
      <w:r w:rsidRPr="00EC3321">
        <w:rPr>
          <w:rFonts w:ascii="GHEA Grapalat" w:hAnsi="GHEA Grapalat"/>
          <w:lang w:val="en-SE"/>
        </w:rPr>
        <w:t>.</w:t>
      </w:r>
    </w:p>
    <w:p w14:paraId="0AB2F0D8" w14:textId="77777777" w:rsidR="00EC3321" w:rsidRPr="00EC3321" w:rsidRDefault="00000000" w:rsidP="00EC3321">
      <w:pPr>
        <w:widowControl w:val="0"/>
        <w:tabs>
          <w:tab w:val="left" w:pos="1134"/>
        </w:tabs>
        <w:spacing w:after="160"/>
        <w:ind w:firstLine="567"/>
        <w:jc w:val="both"/>
        <w:rPr>
          <w:rFonts w:ascii="GHEA Grapalat" w:hAnsi="GHEA Grapalat"/>
          <w:lang w:val="en-SE"/>
        </w:rPr>
      </w:pPr>
      <w:r>
        <w:rPr>
          <w:rFonts w:ascii="GHEA Grapalat" w:hAnsi="GHEA Grapalat"/>
          <w:lang w:val="en-SE"/>
        </w:rPr>
        <w:pict w14:anchorId="0EC139F5">
          <v:rect id="_x0000_i1025" style="width:0;height:1.5pt" o:hralign="center" o:hrstd="t" o:hr="t" fillcolor="#a0a0a0" stroked="f"/>
        </w:pict>
      </w:r>
    </w:p>
    <w:p w14:paraId="0DCE4804" w14:textId="77777777" w:rsidR="00EC3321" w:rsidRPr="00EC3321" w:rsidRDefault="00EC3321" w:rsidP="00EC3321">
      <w:pPr>
        <w:widowControl w:val="0"/>
        <w:tabs>
          <w:tab w:val="left" w:pos="1134"/>
        </w:tabs>
        <w:spacing w:after="160"/>
        <w:ind w:firstLine="567"/>
        <w:jc w:val="both"/>
        <w:rPr>
          <w:rFonts w:ascii="GHEA Grapalat" w:hAnsi="GHEA Grapalat"/>
          <w:b/>
          <w:bCs/>
          <w:lang w:val="en-SE"/>
        </w:rPr>
      </w:pPr>
      <w:r w:rsidRPr="00EC3321">
        <w:rPr>
          <w:rFonts w:ascii="GHEA Grapalat" w:hAnsi="GHEA Grapalat"/>
          <w:b/>
          <w:bCs/>
          <w:lang w:val="en-SE"/>
        </w:rPr>
        <w:t xml:space="preserve">2) </w:t>
      </w:r>
      <w:proofErr w:type="spellStart"/>
      <w:r w:rsidRPr="00EC3321">
        <w:rPr>
          <w:rFonts w:ascii="GHEA Grapalat" w:hAnsi="GHEA Grapalat"/>
          <w:b/>
          <w:bCs/>
          <w:lang w:val="en-SE"/>
        </w:rPr>
        <w:t>Квалификационный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критерий</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Трудовые</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ресурсы</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устанавливается</w:t>
      </w:r>
      <w:proofErr w:type="spellEnd"/>
      <w:r w:rsidRPr="00EC3321">
        <w:rPr>
          <w:rFonts w:ascii="GHEA Grapalat" w:hAnsi="GHEA Grapalat"/>
          <w:b/>
          <w:bCs/>
          <w:lang w:val="en-SE"/>
        </w:rPr>
        <w:t xml:space="preserve"> и </w:t>
      </w:r>
      <w:proofErr w:type="spellStart"/>
      <w:r w:rsidRPr="00EC3321">
        <w:rPr>
          <w:rFonts w:ascii="GHEA Grapalat" w:hAnsi="GHEA Grapalat"/>
          <w:b/>
          <w:bCs/>
          <w:lang w:val="en-SE"/>
        </w:rPr>
        <w:t>оценивается</w:t>
      </w:r>
      <w:proofErr w:type="spellEnd"/>
      <w:r w:rsidRPr="00EC3321">
        <w:rPr>
          <w:rFonts w:ascii="GHEA Grapalat" w:hAnsi="GHEA Grapalat"/>
          <w:b/>
          <w:bCs/>
          <w:lang w:val="en-SE"/>
        </w:rPr>
        <w:t xml:space="preserve"> в </w:t>
      </w:r>
      <w:proofErr w:type="spellStart"/>
      <w:r w:rsidRPr="00EC3321">
        <w:rPr>
          <w:rFonts w:ascii="GHEA Grapalat" w:hAnsi="GHEA Grapalat"/>
          <w:b/>
          <w:bCs/>
          <w:lang w:val="en-SE"/>
        </w:rPr>
        <w:t>следующем</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порядке</w:t>
      </w:r>
      <w:proofErr w:type="spellEnd"/>
      <w:r w:rsidRPr="00EC3321">
        <w:rPr>
          <w:rFonts w:ascii="GHEA Grapalat" w:hAnsi="GHEA Grapalat"/>
          <w:b/>
          <w:bCs/>
          <w:lang w:val="en-SE"/>
        </w:rPr>
        <w:t>:</w:t>
      </w:r>
    </w:p>
    <w:p w14:paraId="3DAD881C"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а. В </w:t>
      </w:r>
      <w:proofErr w:type="spellStart"/>
      <w:r w:rsidRPr="00EC3321">
        <w:rPr>
          <w:rFonts w:ascii="GHEA Grapalat" w:hAnsi="GHEA Grapalat"/>
          <w:lang w:val="en-SE"/>
        </w:rPr>
        <w:t>штат</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должны</w:t>
      </w:r>
      <w:proofErr w:type="spellEnd"/>
      <w:r w:rsidRPr="00EC3321">
        <w:rPr>
          <w:rFonts w:ascii="GHEA Grapalat" w:hAnsi="GHEA Grapalat"/>
          <w:lang w:val="en-SE"/>
        </w:rPr>
        <w:t xml:space="preserve"> </w:t>
      </w:r>
      <w:proofErr w:type="spellStart"/>
      <w:r w:rsidRPr="00EC3321">
        <w:rPr>
          <w:rFonts w:ascii="GHEA Grapalat" w:hAnsi="GHEA Grapalat"/>
          <w:lang w:val="en-SE"/>
        </w:rPr>
        <w:t>быть</w:t>
      </w:r>
      <w:proofErr w:type="spellEnd"/>
      <w:r w:rsidRPr="00EC3321">
        <w:rPr>
          <w:rFonts w:ascii="GHEA Grapalat" w:hAnsi="GHEA Grapalat"/>
          <w:lang w:val="en-SE"/>
        </w:rPr>
        <w:t xml:space="preserve"> </w:t>
      </w:r>
      <w:proofErr w:type="spellStart"/>
      <w:r w:rsidRPr="00EC3321">
        <w:rPr>
          <w:rFonts w:ascii="GHEA Grapalat" w:hAnsi="GHEA Grapalat"/>
          <w:lang w:val="en-SE"/>
        </w:rPr>
        <w:t>вовлечены</w:t>
      </w:r>
      <w:proofErr w:type="spellEnd"/>
      <w:r w:rsidRPr="00EC3321">
        <w:rPr>
          <w:rFonts w:ascii="GHEA Grapalat" w:hAnsi="GHEA Grapalat"/>
          <w:lang w:val="en-SE"/>
        </w:rPr>
        <w:t xml:space="preserve"> </w:t>
      </w:r>
      <w:proofErr w:type="spellStart"/>
      <w:r w:rsidRPr="00EC3321">
        <w:rPr>
          <w:rFonts w:ascii="GHEA Grapalat" w:hAnsi="GHEA Grapalat"/>
          <w:lang w:val="en-SE"/>
        </w:rPr>
        <w:t>следующие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специалисты</w:t>
      </w:r>
      <w:proofErr w:type="spellEnd"/>
      <w:r w:rsidRPr="00EC3321">
        <w:rPr>
          <w:rFonts w:ascii="GHEA Grapalat" w:hAnsi="GHEA Grapalat"/>
          <w:lang w:val="en-SE"/>
        </w:rPr>
        <w:t xml:space="preserve">, </w:t>
      </w:r>
      <w:proofErr w:type="spellStart"/>
      <w:r w:rsidRPr="00EC3321">
        <w:rPr>
          <w:rFonts w:ascii="GHEA Grapalat" w:hAnsi="GHEA Grapalat"/>
          <w:lang w:val="en-SE"/>
        </w:rPr>
        <w:t>каждый</w:t>
      </w:r>
      <w:proofErr w:type="spellEnd"/>
      <w:r w:rsidRPr="00EC3321">
        <w:rPr>
          <w:rFonts w:ascii="GHEA Grapalat" w:hAnsi="GHEA Grapalat"/>
          <w:lang w:val="en-SE"/>
        </w:rPr>
        <w:t xml:space="preserve"> </w:t>
      </w:r>
      <w:proofErr w:type="spellStart"/>
      <w:r w:rsidRPr="00EC3321">
        <w:rPr>
          <w:rFonts w:ascii="GHEA Grapalat" w:hAnsi="GHEA Grapalat"/>
          <w:lang w:val="en-SE"/>
        </w:rPr>
        <w:t>из</w:t>
      </w:r>
      <w:proofErr w:type="spellEnd"/>
      <w:r w:rsidRPr="00EC3321">
        <w:rPr>
          <w:rFonts w:ascii="GHEA Grapalat" w:hAnsi="GHEA Grapalat"/>
          <w:lang w:val="en-SE"/>
        </w:rPr>
        <w:t xml:space="preserve"> </w:t>
      </w:r>
      <w:proofErr w:type="spellStart"/>
      <w:r w:rsidRPr="00EC3321">
        <w:rPr>
          <w:rFonts w:ascii="GHEA Grapalat" w:hAnsi="GHEA Grapalat"/>
          <w:lang w:val="en-SE"/>
        </w:rPr>
        <w:t>которых</w:t>
      </w:r>
      <w:proofErr w:type="spellEnd"/>
      <w:r w:rsidRPr="00EC3321">
        <w:rPr>
          <w:rFonts w:ascii="GHEA Grapalat" w:hAnsi="GHEA Grapalat"/>
          <w:lang w:val="en-SE"/>
        </w:rPr>
        <w:t xml:space="preserve"> </w:t>
      </w:r>
      <w:proofErr w:type="spellStart"/>
      <w:r w:rsidRPr="00EC3321">
        <w:rPr>
          <w:rFonts w:ascii="GHEA Grapalat" w:hAnsi="GHEA Grapalat"/>
          <w:lang w:val="en-SE"/>
        </w:rPr>
        <w:t>должен</w:t>
      </w:r>
      <w:proofErr w:type="spellEnd"/>
      <w:r w:rsidRPr="00EC3321">
        <w:rPr>
          <w:rFonts w:ascii="GHEA Grapalat" w:hAnsi="GHEA Grapalat"/>
          <w:lang w:val="en-SE"/>
        </w:rPr>
        <w:t xml:space="preserve"> </w:t>
      </w:r>
      <w:proofErr w:type="spellStart"/>
      <w:r w:rsidRPr="00EC3321">
        <w:rPr>
          <w:rFonts w:ascii="GHEA Grapalat" w:hAnsi="GHEA Grapalat"/>
          <w:lang w:val="en-SE"/>
        </w:rPr>
        <w:t>иметь</w:t>
      </w:r>
      <w:proofErr w:type="spellEnd"/>
      <w:r w:rsidRPr="00EC3321">
        <w:rPr>
          <w:rFonts w:ascii="GHEA Grapalat" w:hAnsi="GHEA Grapalat"/>
          <w:lang w:val="en-SE"/>
        </w:rPr>
        <w:t xml:space="preserve"> </w:t>
      </w:r>
      <w:proofErr w:type="spellStart"/>
      <w:r w:rsidRPr="00EC3321">
        <w:rPr>
          <w:rFonts w:ascii="GHEA Grapalat" w:hAnsi="GHEA Grapalat"/>
          <w:lang w:val="en-SE"/>
        </w:rPr>
        <w:t>не</w:t>
      </w:r>
      <w:proofErr w:type="spellEnd"/>
      <w:r w:rsidRPr="00EC3321">
        <w:rPr>
          <w:rFonts w:ascii="GHEA Grapalat" w:hAnsi="GHEA Grapalat"/>
          <w:lang w:val="en-SE"/>
        </w:rPr>
        <w:t xml:space="preserve"> </w:t>
      </w:r>
      <w:proofErr w:type="spellStart"/>
      <w:r w:rsidRPr="00EC3321">
        <w:rPr>
          <w:rFonts w:ascii="GHEA Grapalat" w:hAnsi="GHEA Grapalat"/>
          <w:lang w:val="en-SE"/>
        </w:rPr>
        <w:t>менее</w:t>
      </w:r>
      <w:proofErr w:type="spellEnd"/>
      <w:r w:rsidRPr="00EC3321">
        <w:rPr>
          <w:rFonts w:ascii="GHEA Grapalat" w:hAnsi="GHEA Grapalat"/>
          <w:lang w:val="en-SE"/>
        </w:rPr>
        <w:t xml:space="preserve"> </w:t>
      </w:r>
      <w:r w:rsidRPr="00EC3321">
        <w:rPr>
          <w:rFonts w:ascii="GHEA Grapalat" w:hAnsi="GHEA Grapalat"/>
          <w:b/>
          <w:bCs/>
          <w:lang w:val="en-SE"/>
        </w:rPr>
        <w:t xml:space="preserve">3 </w:t>
      </w:r>
      <w:proofErr w:type="spellStart"/>
      <w:r w:rsidRPr="00EC3321">
        <w:rPr>
          <w:rFonts w:ascii="GHEA Grapalat" w:hAnsi="GHEA Grapalat"/>
          <w:b/>
          <w:bCs/>
          <w:lang w:val="en-SE"/>
        </w:rPr>
        <w:t>лет</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профессионального</w:t>
      </w:r>
      <w:proofErr w:type="spellEnd"/>
      <w:r w:rsidRPr="00EC3321">
        <w:rPr>
          <w:rFonts w:ascii="GHEA Grapalat" w:hAnsi="GHEA Grapalat"/>
          <w:b/>
          <w:bCs/>
          <w:lang w:val="en-SE"/>
        </w:rPr>
        <w:t xml:space="preserve"> </w:t>
      </w:r>
      <w:proofErr w:type="spellStart"/>
      <w:r w:rsidRPr="00EC3321">
        <w:rPr>
          <w:rFonts w:ascii="GHEA Grapalat" w:hAnsi="GHEA Grapalat"/>
          <w:b/>
          <w:bCs/>
          <w:lang w:val="en-SE"/>
        </w:rPr>
        <w:t>опыта</w:t>
      </w:r>
      <w:proofErr w:type="spellEnd"/>
      <w:r w:rsidRPr="00EC3321">
        <w:rPr>
          <w:rFonts w:ascii="GHEA Grapalat" w:hAnsi="GHEA Grapalat"/>
          <w:lang w:val="en-SE"/>
        </w:rPr>
        <w:t xml:space="preserve"> в </w:t>
      </w:r>
      <w:proofErr w:type="spellStart"/>
      <w:r w:rsidRPr="00EC3321">
        <w:rPr>
          <w:rFonts w:ascii="GHEA Grapalat" w:hAnsi="GHEA Grapalat"/>
          <w:lang w:val="en-SE"/>
        </w:rPr>
        <w:t>оказании</w:t>
      </w:r>
      <w:proofErr w:type="spellEnd"/>
      <w:r w:rsidRPr="00EC3321">
        <w:rPr>
          <w:rFonts w:ascii="GHEA Grapalat" w:hAnsi="GHEA Grapalat"/>
          <w:lang w:val="en-SE"/>
        </w:rPr>
        <w:t xml:space="preserve"> </w:t>
      </w:r>
      <w:proofErr w:type="spellStart"/>
      <w:r w:rsidRPr="00EC3321">
        <w:rPr>
          <w:rFonts w:ascii="GHEA Grapalat" w:hAnsi="GHEA Grapalat"/>
          <w:lang w:val="en-SE"/>
        </w:rPr>
        <w:t>аналогичных</w:t>
      </w:r>
      <w:proofErr w:type="spellEnd"/>
      <w:r w:rsidRPr="00EC3321">
        <w:rPr>
          <w:rFonts w:ascii="GHEA Grapalat" w:hAnsi="GHEA Grapalat"/>
          <w:lang w:val="en-SE"/>
        </w:rPr>
        <w:t xml:space="preserve"> </w:t>
      </w:r>
      <w:proofErr w:type="spellStart"/>
      <w:r w:rsidRPr="00EC3321">
        <w:rPr>
          <w:rFonts w:ascii="GHEA Grapalat" w:hAnsi="GHEA Grapalat"/>
          <w:lang w:val="en-SE"/>
        </w:rPr>
        <w:t>услуг</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своей</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специализации</w:t>
      </w:r>
      <w:proofErr w:type="spellEnd"/>
      <w:r w:rsidRPr="00EC3321">
        <w:rPr>
          <w:rFonts w:ascii="GHEA Grapalat" w:hAnsi="GHEA Grapalat"/>
          <w:lang w:val="en-SE"/>
        </w:rPr>
        <w:t>:</w:t>
      </w:r>
    </w:p>
    <w:p w14:paraId="454B7F06"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Геолог</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7C54F5BF"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Инженер-конструктор</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6264A828"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Архитектор</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4A93E577"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электроснабжению</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26D6E564" w14:textId="77777777" w:rsidR="00EC3321" w:rsidRPr="00EC3321"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lastRenderedPageBreak/>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отоплению</w:t>
      </w:r>
      <w:proofErr w:type="spellEnd"/>
      <w:r w:rsidRPr="00EC3321">
        <w:rPr>
          <w:rFonts w:ascii="GHEA Grapalat" w:hAnsi="GHEA Grapalat"/>
          <w:lang w:val="en-SE"/>
        </w:rPr>
        <w:t xml:space="preserve"> и </w:t>
      </w:r>
      <w:proofErr w:type="spellStart"/>
      <w:r w:rsidRPr="00EC3321">
        <w:rPr>
          <w:rFonts w:ascii="GHEA Grapalat" w:hAnsi="GHEA Grapalat"/>
          <w:lang w:val="en-SE"/>
        </w:rPr>
        <w:t>вентиляции</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1D2AFB08" w14:textId="77777777" w:rsidR="00EC3321" w:rsidRPr="00FF40E8" w:rsidRDefault="00EC3321" w:rsidP="00EC3321">
      <w:pPr>
        <w:widowControl w:val="0"/>
        <w:numPr>
          <w:ilvl w:val="0"/>
          <w:numId w:val="35"/>
        </w:numPr>
        <w:tabs>
          <w:tab w:val="left" w:pos="1134"/>
        </w:tabs>
        <w:spacing w:after="160"/>
        <w:jc w:val="both"/>
        <w:rPr>
          <w:rFonts w:ascii="GHEA Grapalat" w:hAnsi="GHEA Grapalat"/>
          <w:lang w:val="en-SE"/>
        </w:rPr>
      </w:pPr>
      <w:proofErr w:type="spellStart"/>
      <w:r w:rsidRPr="00EC3321">
        <w:rPr>
          <w:rFonts w:ascii="GHEA Grapalat" w:hAnsi="GHEA Grapalat"/>
          <w:lang w:val="en-SE"/>
        </w:rPr>
        <w:t>Специалист</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водоснабжению</w:t>
      </w:r>
      <w:proofErr w:type="spellEnd"/>
      <w:r w:rsidRPr="00EC3321">
        <w:rPr>
          <w:rFonts w:ascii="GHEA Grapalat" w:hAnsi="GHEA Grapalat"/>
          <w:lang w:val="en-SE"/>
        </w:rPr>
        <w:t xml:space="preserve"> и </w:t>
      </w:r>
      <w:proofErr w:type="spellStart"/>
      <w:r w:rsidRPr="00EC3321">
        <w:rPr>
          <w:rFonts w:ascii="GHEA Grapalat" w:hAnsi="GHEA Grapalat"/>
          <w:lang w:val="en-SE"/>
        </w:rPr>
        <w:t>канализации</w:t>
      </w:r>
      <w:proofErr w:type="spellEnd"/>
      <w:r w:rsidRPr="00EC3321">
        <w:rPr>
          <w:rFonts w:ascii="GHEA Grapalat" w:hAnsi="GHEA Grapalat"/>
          <w:lang w:val="en-SE"/>
        </w:rPr>
        <w:t xml:space="preserve"> – 1 </w:t>
      </w:r>
      <w:proofErr w:type="spellStart"/>
      <w:r w:rsidRPr="00EC3321">
        <w:rPr>
          <w:rFonts w:ascii="GHEA Grapalat" w:hAnsi="GHEA Grapalat"/>
          <w:lang w:val="en-SE"/>
        </w:rPr>
        <w:t>чел</w:t>
      </w:r>
      <w:proofErr w:type="spellEnd"/>
      <w:r w:rsidRPr="00EC3321">
        <w:rPr>
          <w:rFonts w:ascii="GHEA Grapalat" w:hAnsi="GHEA Grapalat"/>
          <w:lang w:val="en-SE"/>
        </w:rPr>
        <w:t>.</w:t>
      </w:r>
    </w:p>
    <w:p w14:paraId="249AEFCE" w14:textId="77777777" w:rsidR="00B75036" w:rsidRDefault="00B75036" w:rsidP="00B75036">
      <w:pPr>
        <w:numPr>
          <w:ilvl w:val="0"/>
          <w:numId w:val="35"/>
        </w:numPr>
        <w:spacing w:after="200"/>
        <w:contextualSpacing/>
        <w:jc w:val="both"/>
        <w:rPr>
          <w:rFonts w:ascii="Sylfaen" w:eastAsiaTheme="minorEastAsia" w:hAnsi="Sylfaen" w:cs="Arial Armenian"/>
          <w:sz w:val="22"/>
          <w:szCs w:val="22"/>
          <w:lang w:val="en-SE"/>
        </w:rPr>
      </w:pPr>
      <w:r>
        <w:rPr>
          <w:rFonts w:ascii="Sylfaen" w:eastAsiaTheme="minorEastAsia" w:hAnsi="Sylfaen" w:cs="Arial Armenian"/>
        </w:rPr>
        <w:t>специалист по связи — 1 человек</w:t>
      </w:r>
    </w:p>
    <w:p w14:paraId="32A49C0F" w14:textId="77777777" w:rsidR="00FF40E8" w:rsidRPr="00EC3321" w:rsidRDefault="00FF40E8" w:rsidP="00B75036">
      <w:pPr>
        <w:widowControl w:val="0"/>
        <w:tabs>
          <w:tab w:val="left" w:pos="1134"/>
        </w:tabs>
        <w:spacing w:after="160"/>
        <w:ind w:left="720"/>
        <w:jc w:val="both"/>
        <w:rPr>
          <w:rFonts w:ascii="GHEA Grapalat" w:hAnsi="GHEA Grapalat"/>
          <w:lang w:val="en-SE"/>
        </w:rPr>
      </w:pPr>
    </w:p>
    <w:p w14:paraId="14ED233F" w14:textId="77777777" w:rsidR="00EC3321" w:rsidRPr="00EC3321" w:rsidRDefault="00EC3321" w:rsidP="00EC3321">
      <w:pPr>
        <w:widowControl w:val="0"/>
        <w:tabs>
          <w:tab w:val="left" w:pos="1134"/>
        </w:tabs>
        <w:spacing w:after="160"/>
        <w:ind w:firstLine="567"/>
        <w:jc w:val="both"/>
        <w:rPr>
          <w:rFonts w:ascii="GHEA Grapalat" w:hAnsi="GHEA Grapalat"/>
          <w:lang w:val="en-SE"/>
        </w:rPr>
      </w:pP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w:t>
      </w:r>
      <w:proofErr w:type="spellStart"/>
      <w:r w:rsidRPr="00EC3321">
        <w:rPr>
          <w:rFonts w:ascii="GHEA Grapalat" w:hAnsi="GHEA Grapalat"/>
          <w:lang w:val="en-SE"/>
        </w:rPr>
        <w:t>подаёт</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заявку</w:t>
      </w:r>
      <w:proofErr w:type="spellEnd"/>
      <w:r w:rsidRPr="00EC3321">
        <w:rPr>
          <w:rFonts w:ascii="GHEA Grapalat" w:hAnsi="GHEA Grapalat"/>
          <w:lang w:val="en-SE"/>
        </w:rPr>
        <w:t xml:space="preserve"> </w:t>
      </w:r>
      <w:proofErr w:type="spellStart"/>
      <w:r w:rsidRPr="00EC3321">
        <w:rPr>
          <w:rFonts w:ascii="GHEA Grapalat" w:hAnsi="GHEA Grapalat"/>
          <w:lang w:val="en-SE"/>
        </w:rPr>
        <w:t>более</w:t>
      </w:r>
      <w:proofErr w:type="spellEnd"/>
      <w:r w:rsidRPr="00EC3321">
        <w:rPr>
          <w:rFonts w:ascii="GHEA Grapalat" w:hAnsi="GHEA Grapalat"/>
          <w:lang w:val="en-SE"/>
        </w:rPr>
        <w:t xml:space="preserve"> </w:t>
      </w:r>
      <w:proofErr w:type="spellStart"/>
      <w:r w:rsidRPr="00EC3321">
        <w:rPr>
          <w:rFonts w:ascii="GHEA Grapalat" w:hAnsi="GHEA Grapalat"/>
          <w:lang w:val="en-SE"/>
        </w:rPr>
        <w:t>чем</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одной</w:t>
      </w:r>
      <w:proofErr w:type="spellEnd"/>
      <w:r w:rsidRPr="00EC3321">
        <w:rPr>
          <w:rFonts w:ascii="GHEA Grapalat" w:hAnsi="GHEA Grapalat"/>
          <w:lang w:val="en-SE"/>
        </w:rPr>
        <w:t xml:space="preserve"> </w:t>
      </w:r>
      <w:proofErr w:type="spellStart"/>
      <w:r w:rsidRPr="00EC3321">
        <w:rPr>
          <w:rFonts w:ascii="GHEA Grapalat" w:hAnsi="GHEA Grapalat"/>
          <w:lang w:val="en-SE"/>
        </w:rPr>
        <w:t>лоте</w:t>
      </w:r>
      <w:proofErr w:type="spellEnd"/>
      <w:r w:rsidRPr="00EC3321">
        <w:rPr>
          <w:rFonts w:ascii="GHEA Grapalat" w:hAnsi="GHEA Grapalat"/>
          <w:lang w:val="en-SE"/>
        </w:rPr>
        <w:t xml:space="preserve">, </w:t>
      </w:r>
      <w:proofErr w:type="spellStart"/>
      <w:r w:rsidRPr="00EC3321">
        <w:rPr>
          <w:rFonts w:ascii="GHEA Grapalat" w:hAnsi="GHEA Grapalat"/>
          <w:lang w:val="en-SE"/>
        </w:rPr>
        <w:t>предлагаемые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специалисты</w:t>
      </w:r>
      <w:proofErr w:type="spellEnd"/>
      <w:r w:rsidRPr="00EC3321">
        <w:rPr>
          <w:rFonts w:ascii="GHEA Grapalat" w:hAnsi="GHEA Grapalat"/>
          <w:lang w:val="en-SE"/>
        </w:rPr>
        <w:t xml:space="preserve"> </w:t>
      </w:r>
      <w:proofErr w:type="spellStart"/>
      <w:r w:rsidRPr="00EC3321">
        <w:rPr>
          <w:rFonts w:ascii="GHEA Grapalat" w:hAnsi="GHEA Grapalat"/>
          <w:lang w:val="en-SE"/>
        </w:rPr>
        <w:t>должны</w:t>
      </w:r>
      <w:proofErr w:type="spellEnd"/>
      <w:r w:rsidRPr="00EC3321">
        <w:rPr>
          <w:rFonts w:ascii="GHEA Grapalat" w:hAnsi="GHEA Grapalat"/>
          <w:lang w:val="en-SE"/>
        </w:rPr>
        <w:t xml:space="preserve"> </w:t>
      </w:r>
      <w:proofErr w:type="spellStart"/>
      <w:r w:rsidRPr="00EC3321">
        <w:rPr>
          <w:rFonts w:ascii="GHEA Grapalat" w:hAnsi="GHEA Grapalat"/>
          <w:lang w:val="en-SE"/>
        </w:rPr>
        <w:t>быть</w:t>
      </w:r>
      <w:proofErr w:type="spellEnd"/>
      <w:r w:rsidRPr="00EC3321">
        <w:rPr>
          <w:rFonts w:ascii="GHEA Grapalat" w:hAnsi="GHEA Grapalat"/>
          <w:lang w:val="en-SE"/>
        </w:rPr>
        <w:t xml:space="preserve"> </w:t>
      </w:r>
      <w:proofErr w:type="spellStart"/>
      <w:r w:rsidRPr="00EC3321">
        <w:rPr>
          <w:rFonts w:ascii="GHEA Grapalat" w:hAnsi="GHEA Grapalat"/>
          <w:lang w:val="en-SE"/>
        </w:rPr>
        <w:t>разными</w:t>
      </w:r>
      <w:proofErr w:type="spellEnd"/>
      <w:r w:rsidRPr="00EC3321">
        <w:rPr>
          <w:rFonts w:ascii="GHEA Grapalat" w:hAnsi="GHEA Grapalat"/>
          <w:lang w:val="en-SE"/>
        </w:rPr>
        <w:t xml:space="preserve"> </w:t>
      </w:r>
      <w:proofErr w:type="spellStart"/>
      <w:r w:rsidRPr="00EC3321">
        <w:rPr>
          <w:rFonts w:ascii="GHEA Grapalat" w:hAnsi="GHEA Grapalat"/>
          <w:lang w:val="en-SE"/>
        </w:rPr>
        <w:t>лицами</w:t>
      </w:r>
      <w:proofErr w:type="spellEnd"/>
      <w:r w:rsidRPr="00EC3321">
        <w:rPr>
          <w:rFonts w:ascii="GHEA Grapalat" w:hAnsi="GHEA Grapalat"/>
          <w:lang w:val="en-SE"/>
        </w:rPr>
        <w:t>.</w:t>
      </w:r>
    </w:p>
    <w:p w14:paraId="686DEA59"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б. </w:t>
      </w:r>
      <w:proofErr w:type="spellStart"/>
      <w:r w:rsidRPr="00EC3321">
        <w:rPr>
          <w:rFonts w:ascii="GHEA Grapalat" w:hAnsi="GHEA Grapalat"/>
          <w:lang w:val="en-SE"/>
        </w:rPr>
        <w:t>Для</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подтверждения</w:t>
      </w:r>
      <w:proofErr w:type="spellEnd"/>
      <w:r w:rsidRPr="00EC3321">
        <w:rPr>
          <w:rFonts w:ascii="GHEA Grapalat" w:hAnsi="GHEA Grapalat"/>
          <w:lang w:val="en-SE"/>
        </w:rPr>
        <w:t xml:space="preserve"> </w:t>
      </w:r>
      <w:proofErr w:type="spellStart"/>
      <w:r w:rsidRPr="00EC3321">
        <w:rPr>
          <w:rFonts w:ascii="GHEA Grapalat" w:hAnsi="GHEA Grapalat"/>
          <w:lang w:val="en-SE"/>
        </w:rPr>
        <w:t>соответствия</w:t>
      </w:r>
      <w:proofErr w:type="spellEnd"/>
      <w:r w:rsidRPr="00EC3321">
        <w:rPr>
          <w:rFonts w:ascii="GHEA Grapalat" w:hAnsi="GHEA Grapalat"/>
          <w:lang w:val="en-SE"/>
        </w:rPr>
        <w:t xml:space="preserve"> </w:t>
      </w:r>
      <w:proofErr w:type="spellStart"/>
      <w:r w:rsidRPr="00EC3321">
        <w:rPr>
          <w:rFonts w:ascii="GHEA Grapalat" w:hAnsi="GHEA Grapalat"/>
          <w:lang w:val="en-SE"/>
        </w:rPr>
        <w:t>требованиям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подпункта</w:t>
      </w:r>
      <w:proofErr w:type="spellEnd"/>
      <w:r w:rsidRPr="00EC3321">
        <w:rPr>
          <w:rFonts w:ascii="GHEA Grapalat" w:hAnsi="GHEA Grapalat"/>
          <w:lang w:val="en-SE"/>
        </w:rPr>
        <w:t xml:space="preserve"> «а» </w:t>
      </w:r>
      <w:proofErr w:type="spellStart"/>
      <w:r w:rsidRPr="00EC3321">
        <w:rPr>
          <w:rFonts w:ascii="GHEA Grapalat" w:hAnsi="GHEA Grapalat"/>
          <w:lang w:val="en-SE"/>
        </w:rPr>
        <w:t>участник</w:t>
      </w:r>
      <w:proofErr w:type="spellEnd"/>
      <w:r w:rsidRPr="00EC3321">
        <w:rPr>
          <w:rFonts w:ascii="GHEA Grapalat" w:hAnsi="GHEA Grapalat"/>
          <w:lang w:val="en-SE"/>
        </w:rPr>
        <w:t xml:space="preserve"> в </w:t>
      </w:r>
      <w:proofErr w:type="spellStart"/>
      <w:r w:rsidRPr="00EC3321">
        <w:rPr>
          <w:rFonts w:ascii="GHEA Grapalat" w:hAnsi="GHEA Grapalat"/>
          <w:lang w:val="en-SE"/>
        </w:rPr>
        <w:t>составе</w:t>
      </w:r>
      <w:proofErr w:type="spellEnd"/>
      <w:r w:rsidRPr="00EC3321">
        <w:rPr>
          <w:rFonts w:ascii="GHEA Grapalat" w:hAnsi="GHEA Grapalat"/>
          <w:lang w:val="en-SE"/>
        </w:rPr>
        <w:t xml:space="preserve"> </w:t>
      </w:r>
      <w:proofErr w:type="spellStart"/>
      <w:r w:rsidRPr="00EC3321">
        <w:rPr>
          <w:rFonts w:ascii="GHEA Grapalat" w:hAnsi="GHEA Grapalat"/>
          <w:lang w:val="en-SE"/>
        </w:rPr>
        <w:t>заявки</w:t>
      </w:r>
      <w:proofErr w:type="spellEnd"/>
      <w:r w:rsidRPr="00EC3321">
        <w:rPr>
          <w:rFonts w:ascii="GHEA Grapalat" w:hAnsi="GHEA Grapalat"/>
          <w:lang w:val="en-SE"/>
        </w:rPr>
        <w:t xml:space="preserve"> </w:t>
      </w:r>
      <w:proofErr w:type="spellStart"/>
      <w:r w:rsidRPr="00EC3321">
        <w:rPr>
          <w:rFonts w:ascii="GHEA Grapalat" w:hAnsi="GHEA Grapalat"/>
          <w:lang w:val="en-SE"/>
        </w:rPr>
        <w:t>представляет</w:t>
      </w:r>
      <w:proofErr w:type="spellEnd"/>
      <w:r w:rsidRPr="00EC3321">
        <w:rPr>
          <w:rFonts w:ascii="GHEA Grapalat" w:hAnsi="GHEA Grapalat"/>
          <w:lang w:val="en-SE"/>
        </w:rPr>
        <w:t xml:space="preserve"> </w:t>
      </w:r>
      <w:proofErr w:type="spellStart"/>
      <w:r w:rsidRPr="00EC3321">
        <w:rPr>
          <w:rFonts w:ascii="GHEA Grapalat" w:hAnsi="GHEA Grapalat"/>
          <w:lang w:val="en-SE"/>
        </w:rPr>
        <w:t>утверждённое</w:t>
      </w:r>
      <w:proofErr w:type="spellEnd"/>
      <w:r w:rsidRPr="00EC3321">
        <w:rPr>
          <w:rFonts w:ascii="GHEA Grapalat" w:hAnsi="GHEA Grapalat"/>
          <w:lang w:val="en-SE"/>
        </w:rPr>
        <w:t xml:space="preserve"> </w:t>
      </w:r>
      <w:proofErr w:type="spellStart"/>
      <w:r w:rsidRPr="00EC3321">
        <w:rPr>
          <w:rFonts w:ascii="GHEA Grapalat" w:hAnsi="GHEA Grapalat"/>
          <w:lang w:val="en-SE"/>
        </w:rPr>
        <w:t>им</w:t>
      </w:r>
      <w:proofErr w:type="spellEnd"/>
      <w:r w:rsidRPr="00EC3321">
        <w:rPr>
          <w:rFonts w:ascii="GHEA Grapalat" w:hAnsi="GHEA Grapalat"/>
          <w:lang w:val="en-SE"/>
        </w:rPr>
        <w:t xml:space="preserve"> </w:t>
      </w:r>
      <w:proofErr w:type="spellStart"/>
      <w:r w:rsidRPr="00EC3321">
        <w:rPr>
          <w:rFonts w:ascii="GHEA Grapalat" w:hAnsi="GHEA Grapalat"/>
          <w:lang w:val="en-SE"/>
        </w:rPr>
        <w:t>заявление</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форме</w:t>
      </w:r>
      <w:proofErr w:type="spellEnd"/>
      <w:r w:rsidRPr="00EC3321">
        <w:rPr>
          <w:rFonts w:ascii="GHEA Grapalat" w:hAnsi="GHEA Grapalat"/>
          <w:lang w:val="en-SE"/>
        </w:rPr>
        <w:t xml:space="preserve"> </w:t>
      </w:r>
      <w:proofErr w:type="spellStart"/>
      <w:r w:rsidRPr="00EC3321">
        <w:rPr>
          <w:rFonts w:ascii="GHEA Grapalat" w:hAnsi="GHEA Grapalat"/>
          <w:lang w:val="en-SE"/>
        </w:rPr>
        <w:t>Приложения</w:t>
      </w:r>
      <w:proofErr w:type="spellEnd"/>
      <w:r w:rsidRPr="00EC3321">
        <w:rPr>
          <w:rFonts w:ascii="GHEA Grapalat" w:hAnsi="GHEA Grapalat"/>
          <w:lang w:val="en-SE"/>
        </w:rPr>
        <w:t xml:space="preserve"> 1.2 и </w:t>
      </w:r>
      <w:proofErr w:type="spellStart"/>
      <w:r w:rsidRPr="00EC3321">
        <w:rPr>
          <w:rFonts w:ascii="GHEA Grapalat" w:hAnsi="GHEA Grapalat"/>
          <w:lang w:val="en-SE"/>
        </w:rPr>
        <w:t>резюме</w:t>
      </w:r>
      <w:proofErr w:type="spellEnd"/>
      <w:r w:rsidRPr="00EC3321">
        <w:rPr>
          <w:rFonts w:ascii="GHEA Grapalat" w:hAnsi="GHEA Grapalat"/>
          <w:lang w:val="en-SE"/>
        </w:rPr>
        <w:t xml:space="preserve"> (CV) </w:t>
      </w:r>
      <w:proofErr w:type="spellStart"/>
      <w:r w:rsidRPr="00EC3321">
        <w:rPr>
          <w:rFonts w:ascii="GHEA Grapalat" w:hAnsi="GHEA Grapalat"/>
          <w:lang w:val="en-SE"/>
        </w:rPr>
        <w:t>специалистов</w:t>
      </w:r>
      <w:proofErr w:type="spellEnd"/>
      <w:r w:rsidRPr="00EC3321">
        <w:rPr>
          <w:rFonts w:ascii="GHEA Grapalat" w:hAnsi="GHEA Grapalat"/>
          <w:lang w:val="en-SE"/>
        </w:rPr>
        <w:t xml:space="preserve">, к </w:t>
      </w:r>
      <w:proofErr w:type="spellStart"/>
      <w:r w:rsidRPr="00EC3321">
        <w:rPr>
          <w:rFonts w:ascii="GHEA Grapalat" w:hAnsi="GHEA Grapalat"/>
          <w:lang w:val="en-SE"/>
        </w:rPr>
        <w:t>которым</w:t>
      </w:r>
      <w:proofErr w:type="spellEnd"/>
      <w:r w:rsidRPr="00EC3321">
        <w:rPr>
          <w:rFonts w:ascii="GHEA Grapalat" w:hAnsi="GHEA Grapalat"/>
          <w:lang w:val="en-SE"/>
        </w:rPr>
        <w:t xml:space="preserve"> </w:t>
      </w:r>
      <w:proofErr w:type="spellStart"/>
      <w:r w:rsidRPr="00EC3321">
        <w:rPr>
          <w:rFonts w:ascii="GHEA Grapalat" w:hAnsi="GHEA Grapalat"/>
          <w:lang w:val="en-SE"/>
        </w:rPr>
        <w:t>прилагаются</w:t>
      </w:r>
      <w:proofErr w:type="spellEnd"/>
      <w:r w:rsidRPr="00EC3321">
        <w:rPr>
          <w:rFonts w:ascii="GHEA Grapalat" w:hAnsi="GHEA Grapalat"/>
          <w:lang w:val="en-SE"/>
        </w:rPr>
        <w:t xml:space="preserve"> </w:t>
      </w:r>
      <w:proofErr w:type="spellStart"/>
      <w:r w:rsidRPr="00EC3321">
        <w:rPr>
          <w:rFonts w:ascii="GHEA Grapalat" w:hAnsi="GHEA Grapalat"/>
          <w:lang w:val="en-SE"/>
        </w:rPr>
        <w:t>копии</w:t>
      </w:r>
      <w:proofErr w:type="spellEnd"/>
      <w:r w:rsidRPr="00EC3321">
        <w:rPr>
          <w:rFonts w:ascii="GHEA Grapalat" w:hAnsi="GHEA Grapalat"/>
          <w:lang w:val="en-SE"/>
        </w:rPr>
        <w:t xml:space="preserve"> </w:t>
      </w:r>
      <w:proofErr w:type="spellStart"/>
      <w:r w:rsidRPr="00EC3321">
        <w:rPr>
          <w:rFonts w:ascii="GHEA Grapalat" w:hAnsi="GHEA Grapalat"/>
          <w:lang w:val="en-SE"/>
        </w:rPr>
        <w:t>паспорта</w:t>
      </w:r>
      <w:proofErr w:type="spellEnd"/>
      <w:r w:rsidRPr="00EC3321">
        <w:rPr>
          <w:rFonts w:ascii="GHEA Grapalat" w:hAnsi="GHEA Grapalat"/>
          <w:lang w:val="en-SE"/>
        </w:rPr>
        <w:t xml:space="preserve"> и </w:t>
      </w:r>
      <w:proofErr w:type="spellStart"/>
      <w:r w:rsidRPr="00EC3321">
        <w:rPr>
          <w:rFonts w:ascii="GHEA Grapalat" w:hAnsi="GHEA Grapalat"/>
          <w:lang w:val="en-SE"/>
        </w:rPr>
        <w:t>документов</w:t>
      </w:r>
      <w:proofErr w:type="spellEnd"/>
      <w:r w:rsidRPr="00EC3321">
        <w:rPr>
          <w:rFonts w:ascii="GHEA Grapalat" w:hAnsi="GHEA Grapalat"/>
          <w:lang w:val="en-SE"/>
        </w:rPr>
        <w:t xml:space="preserve">, </w:t>
      </w:r>
      <w:proofErr w:type="spellStart"/>
      <w:r w:rsidRPr="00EC3321">
        <w:rPr>
          <w:rFonts w:ascii="GHEA Grapalat" w:hAnsi="GHEA Grapalat"/>
          <w:lang w:val="en-SE"/>
        </w:rPr>
        <w:t>подтверждающих</w:t>
      </w:r>
      <w:proofErr w:type="spellEnd"/>
      <w:r w:rsidRPr="00EC3321">
        <w:rPr>
          <w:rFonts w:ascii="GHEA Grapalat" w:hAnsi="GHEA Grapalat"/>
          <w:lang w:val="en-SE"/>
        </w:rPr>
        <w:t xml:space="preserve"> </w:t>
      </w:r>
      <w:proofErr w:type="spellStart"/>
      <w:r w:rsidRPr="00EC3321">
        <w:rPr>
          <w:rFonts w:ascii="GHEA Grapalat" w:hAnsi="GHEA Grapalat"/>
          <w:lang w:val="en-SE"/>
        </w:rPr>
        <w:t>квалификацию</w:t>
      </w:r>
      <w:proofErr w:type="spellEnd"/>
      <w:r w:rsidRPr="00EC3321">
        <w:rPr>
          <w:rFonts w:ascii="GHEA Grapalat" w:hAnsi="GHEA Grapalat"/>
          <w:lang w:val="en-SE"/>
        </w:rPr>
        <w:t xml:space="preserve"> (</w:t>
      </w:r>
      <w:proofErr w:type="spellStart"/>
      <w:r w:rsidRPr="00EC3321">
        <w:rPr>
          <w:rFonts w:ascii="GHEA Grapalat" w:hAnsi="GHEA Grapalat"/>
          <w:lang w:val="en-SE"/>
        </w:rPr>
        <w:t>диплом</w:t>
      </w:r>
      <w:proofErr w:type="spellEnd"/>
      <w:r w:rsidRPr="00EC3321">
        <w:rPr>
          <w:rFonts w:ascii="GHEA Grapalat" w:hAnsi="GHEA Grapalat"/>
          <w:lang w:val="en-SE"/>
        </w:rPr>
        <w:t xml:space="preserve">, </w:t>
      </w:r>
      <w:proofErr w:type="spellStart"/>
      <w:r w:rsidRPr="00EC3321">
        <w:rPr>
          <w:rFonts w:ascii="GHEA Grapalat" w:hAnsi="GHEA Grapalat"/>
          <w:lang w:val="en-SE"/>
        </w:rPr>
        <w:t>сертификат</w:t>
      </w:r>
      <w:proofErr w:type="spellEnd"/>
      <w:r w:rsidRPr="00EC3321">
        <w:rPr>
          <w:rFonts w:ascii="GHEA Grapalat" w:hAnsi="GHEA Grapalat"/>
          <w:lang w:val="en-SE"/>
        </w:rPr>
        <w:t xml:space="preserve">, </w:t>
      </w:r>
      <w:proofErr w:type="spellStart"/>
      <w:r w:rsidRPr="00EC3321">
        <w:rPr>
          <w:rFonts w:ascii="GHEA Grapalat" w:hAnsi="GHEA Grapalat"/>
          <w:lang w:val="en-SE"/>
        </w:rPr>
        <w:t>свидетельство</w:t>
      </w:r>
      <w:proofErr w:type="spellEnd"/>
      <w:r w:rsidRPr="00EC3321">
        <w:rPr>
          <w:rFonts w:ascii="GHEA Grapalat" w:hAnsi="GHEA Grapalat"/>
          <w:lang w:val="en-SE"/>
        </w:rPr>
        <w:t xml:space="preserve"> и </w:t>
      </w:r>
      <w:proofErr w:type="spellStart"/>
      <w:r w:rsidRPr="00EC3321">
        <w:rPr>
          <w:rFonts w:ascii="GHEA Grapalat" w:hAnsi="GHEA Grapalat"/>
          <w:lang w:val="en-SE"/>
        </w:rPr>
        <w:t>т.п</w:t>
      </w:r>
      <w:proofErr w:type="spellEnd"/>
      <w:r w:rsidRPr="00EC3321">
        <w:rPr>
          <w:rFonts w:ascii="GHEA Grapalat" w:hAnsi="GHEA Grapalat"/>
          <w:lang w:val="en-SE"/>
        </w:rPr>
        <w:t xml:space="preserve">.), а </w:t>
      </w:r>
      <w:proofErr w:type="spellStart"/>
      <w:r w:rsidRPr="00EC3321">
        <w:rPr>
          <w:rFonts w:ascii="GHEA Grapalat" w:hAnsi="GHEA Grapalat"/>
          <w:lang w:val="en-SE"/>
        </w:rPr>
        <w:t>также</w:t>
      </w:r>
      <w:proofErr w:type="spellEnd"/>
      <w:r w:rsidRPr="00EC3321">
        <w:rPr>
          <w:rFonts w:ascii="GHEA Grapalat" w:hAnsi="GHEA Grapalat"/>
          <w:lang w:val="en-SE"/>
        </w:rPr>
        <w:t xml:space="preserve"> </w:t>
      </w:r>
      <w:proofErr w:type="spellStart"/>
      <w:r w:rsidRPr="00EC3321">
        <w:rPr>
          <w:rFonts w:ascii="GHEA Grapalat" w:hAnsi="GHEA Grapalat"/>
          <w:lang w:val="en-SE"/>
        </w:rPr>
        <w:t>письменное</w:t>
      </w:r>
      <w:proofErr w:type="spellEnd"/>
      <w:r w:rsidRPr="00EC3321">
        <w:rPr>
          <w:rFonts w:ascii="GHEA Grapalat" w:hAnsi="GHEA Grapalat"/>
          <w:lang w:val="en-SE"/>
        </w:rPr>
        <w:t xml:space="preserve"> </w:t>
      </w:r>
      <w:proofErr w:type="spellStart"/>
      <w:r w:rsidRPr="00EC3321">
        <w:rPr>
          <w:rFonts w:ascii="GHEA Grapalat" w:hAnsi="GHEA Grapalat"/>
          <w:lang w:val="en-SE"/>
        </w:rPr>
        <w:t>согласие</w:t>
      </w:r>
      <w:proofErr w:type="spellEnd"/>
      <w:r w:rsidRPr="00EC3321">
        <w:rPr>
          <w:rFonts w:ascii="GHEA Grapalat" w:hAnsi="GHEA Grapalat"/>
          <w:lang w:val="en-SE"/>
        </w:rPr>
        <w:t xml:space="preserve"> </w:t>
      </w:r>
      <w:proofErr w:type="spellStart"/>
      <w:r w:rsidRPr="00EC3321">
        <w:rPr>
          <w:rFonts w:ascii="GHEA Grapalat" w:hAnsi="GHEA Grapalat"/>
          <w:lang w:val="en-SE"/>
        </w:rPr>
        <w:t>специалистов</w:t>
      </w:r>
      <w:proofErr w:type="spellEnd"/>
      <w:r w:rsidRPr="00EC3321">
        <w:rPr>
          <w:rFonts w:ascii="GHEA Grapalat" w:hAnsi="GHEA Grapalat"/>
          <w:lang w:val="en-SE"/>
        </w:rPr>
        <w:t xml:space="preserve"> </w:t>
      </w:r>
      <w:proofErr w:type="spellStart"/>
      <w:r w:rsidRPr="00EC3321">
        <w:rPr>
          <w:rFonts w:ascii="GHEA Grapalat" w:hAnsi="GHEA Grapalat"/>
          <w:lang w:val="en-SE"/>
        </w:rPr>
        <w:t>об</w:t>
      </w:r>
      <w:proofErr w:type="spellEnd"/>
      <w:r w:rsidRPr="00EC3321">
        <w:rPr>
          <w:rFonts w:ascii="GHEA Grapalat" w:hAnsi="GHEA Grapalat"/>
          <w:lang w:val="en-SE"/>
        </w:rPr>
        <w:t xml:space="preserve"> </w:t>
      </w:r>
      <w:proofErr w:type="spellStart"/>
      <w:r w:rsidRPr="00EC3321">
        <w:rPr>
          <w:rFonts w:ascii="GHEA Grapalat" w:hAnsi="GHEA Grapalat"/>
          <w:lang w:val="en-SE"/>
        </w:rPr>
        <w:t>их</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участии</w:t>
      </w:r>
      <w:proofErr w:type="spellEnd"/>
      <w:r w:rsidRPr="00EC3321">
        <w:rPr>
          <w:rFonts w:ascii="GHEA Grapalat" w:hAnsi="GHEA Grapalat"/>
          <w:lang w:val="en-SE"/>
        </w:rPr>
        <w:t xml:space="preserve"> в </w:t>
      </w:r>
      <w:proofErr w:type="spellStart"/>
      <w:r w:rsidRPr="00EC3321">
        <w:rPr>
          <w:rFonts w:ascii="GHEA Grapalat" w:hAnsi="GHEA Grapalat"/>
          <w:lang w:val="en-SE"/>
        </w:rPr>
        <w:t>выполняемых</w:t>
      </w:r>
      <w:proofErr w:type="spellEnd"/>
      <w:r w:rsidRPr="00EC3321">
        <w:rPr>
          <w:rFonts w:ascii="GHEA Grapalat" w:hAnsi="GHEA Grapalat"/>
          <w:lang w:val="en-SE"/>
        </w:rPr>
        <w:t xml:space="preserve"> </w:t>
      </w:r>
      <w:proofErr w:type="spellStart"/>
      <w:r w:rsidRPr="00EC3321">
        <w:rPr>
          <w:rFonts w:ascii="GHEA Grapalat" w:hAnsi="GHEA Grapalat"/>
          <w:lang w:val="en-SE"/>
        </w:rPr>
        <w:t>работах</w:t>
      </w:r>
      <w:proofErr w:type="spellEnd"/>
      <w:r w:rsidRPr="00EC3321">
        <w:rPr>
          <w:rFonts w:ascii="GHEA Grapalat" w:hAnsi="GHEA Grapalat"/>
          <w:lang w:val="en-SE"/>
        </w:rPr>
        <w:t>.</w:t>
      </w:r>
    </w:p>
    <w:p w14:paraId="5BC43697" w14:textId="77777777" w:rsidR="00EC3321" w:rsidRPr="00EC3321" w:rsidRDefault="00EC3321" w:rsidP="00EC3321">
      <w:pPr>
        <w:widowControl w:val="0"/>
        <w:tabs>
          <w:tab w:val="left" w:pos="1134"/>
        </w:tabs>
        <w:spacing w:after="160"/>
        <w:ind w:firstLine="567"/>
        <w:jc w:val="both"/>
        <w:rPr>
          <w:rFonts w:ascii="GHEA Grapalat" w:hAnsi="GHEA Grapalat"/>
          <w:lang w:val="en-SE"/>
        </w:rPr>
      </w:pPr>
      <w:r w:rsidRPr="00EC3321">
        <w:rPr>
          <w:rFonts w:ascii="GHEA Grapalat" w:hAnsi="GHEA Grapalat"/>
          <w:lang w:val="en-SE"/>
        </w:rPr>
        <w:t xml:space="preserve">в. </w:t>
      </w:r>
      <w:proofErr w:type="spellStart"/>
      <w:r w:rsidRPr="00EC3321">
        <w:rPr>
          <w:rFonts w:ascii="GHEA Grapalat" w:hAnsi="GHEA Grapalat"/>
          <w:lang w:val="en-SE"/>
        </w:rPr>
        <w:t>Квалификация</w:t>
      </w:r>
      <w:proofErr w:type="spellEnd"/>
      <w:r w:rsidRPr="00EC3321">
        <w:rPr>
          <w:rFonts w:ascii="GHEA Grapalat" w:hAnsi="GHEA Grapalat"/>
          <w:lang w:val="en-SE"/>
        </w:rPr>
        <w:t xml:space="preserve"> </w:t>
      </w:r>
      <w:proofErr w:type="spellStart"/>
      <w:r w:rsidRPr="00EC3321">
        <w:rPr>
          <w:rFonts w:ascii="GHEA Grapalat" w:hAnsi="GHEA Grapalat"/>
          <w:lang w:val="en-SE"/>
        </w:rPr>
        <w:t>участника</w:t>
      </w:r>
      <w:proofErr w:type="spellEnd"/>
      <w:r w:rsidRPr="00EC3321">
        <w:rPr>
          <w:rFonts w:ascii="GHEA Grapalat" w:hAnsi="GHEA Grapalat"/>
          <w:lang w:val="en-SE"/>
        </w:rPr>
        <w:t xml:space="preserve"> </w:t>
      </w:r>
      <w:proofErr w:type="spellStart"/>
      <w:r w:rsidRPr="00EC3321">
        <w:rPr>
          <w:rFonts w:ascii="GHEA Grapalat" w:hAnsi="GHEA Grapalat"/>
          <w:lang w:val="en-SE"/>
        </w:rPr>
        <w:t>по</w:t>
      </w:r>
      <w:proofErr w:type="spellEnd"/>
      <w:r w:rsidRPr="00EC3321">
        <w:rPr>
          <w:rFonts w:ascii="GHEA Grapalat" w:hAnsi="GHEA Grapalat"/>
          <w:lang w:val="en-SE"/>
        </w:rPr>
        <w:t xml:space="preserve"> </w:t>
      </w:r>
      <w:proofErr w:type="spellStart"/>
      <w:r w:rsidRPr="00EC3321">
        <w:rPr>
          <w:rFonts w:ascii="GHEA Grapalat" w:hAnsi="GHEA Grapalat"/>
          <w:lang w:val="en-SE"/>
        </w:rPr>
        <w:t>данному</w:t>
      </w:r>
      <w:proofErr w:type="spellEnd"/>
      <w:r w:rsidRPr="00EC3321">
        <w:rPr>
          <w:rFonts w:ascii="GHEA Grapalat" w:hAnsi="GHEA Grapalat"/>
          <w:lang w:val="en-SE"/>
        </w:rPr>
        <w:t xml:space="preserve"> </w:t>
      </w:r>
      <w:proofErr w:type="spellStart"/>
      <w:r w:rsidRPr="00EC3321">
        <w:rPr>
          <w:rFonts w:ascii="GHEA Grapalat" w:hAnsi="GHEA Grapalat"/>
          <w:lang w:val="en-SE"/>
        </w:rPr>
        <w:t>критерию</w:t>
      </w:r>
      <w:proofErr w:type="spellEnd"/>
      <w:r w:rsidRPr="00EC3321">
        <w:rPr>
          <w:rFonts w:ascii="GHEA Grapalat" w:hAnsi="GHEA Grapalat"/>
          <w:lang w:val="en-SE"/>
        </w:rPr>
        <w:t xml:space="preserve"> </w:t>
      </w:r>
      <w:proofErr w:type="spellStart"/>
      <w:r w:rsidRPr="00EC3321">
        <w:rPr>
          <w:rFonts w:ascii="GHEA Grapalat" w:hAnsi="GHEA Grapalat"/>
          <w:lang w:val="en-SE"/>
        </w:rPr>
        <w:t>оценивается</w:t>
      </w:r>
      <w:proofErr w:type="spellEnd"/>
      <w:r w:rsidRPr="00EC3321">
        <w:rPr>
          <w:rFonts w:ascii="GHEA Grapalat" w:hAnsi="GHEA Grapalat"/>
          <w:lang w:val="en-SE"/>
        </w:rPr>
        <w:t xml:space="preserve"> </w:t>
      </w:r>
      <w:proofErr w:type="spellStart"/>
      <w:r w:rsidRPr="00EC3321">
        <w:rPr>
          <w:rFonts w:ascii="GHEA Grapalat" w:hAnsi="GHEA Grapalat"/>
          <w:lang w:val="en-SE"/>
        </w:rPr>
        <w:t>как</w:t>
      </w:r>
      <w:proofErr w:type="spellEnd"/>
      <w:r w:rsidRPr="00EC3321">
        <w:rPr>
          <w:rFonts w:ascii="GHEA Grapalat" w:hAnsi="GHEA Grapalat"/>
          <w:lang w:val="en-SE"/>
        </w:rPr>
        <w:t xml:space="preserve"> </w:t>
      </w:r>
      <w:proofErr w:type="spellStart"/>
      <w:r w:rsidRPr="00EC3321">
        <w:rPr>
          <w:rFonts w:ascii="GHEA Grapalat" w:hAnsi="GHEA Grapalat"/>
          <w:b/>
          <w:bCs/>
          <w:lang w:val="en-SE"/>
        </w:rPr>
        <w:t>достаточная</w:t>
      </w:r>
      <w:proofErr w:type="spellEnd"/>
      <w:r w:rsidRPr="00EC3321">
        <w:rPr>
          <w:rFonts w:ascii="GHEA Grapalat" w:hAnsi="GHEA Grapalat"/>
          <w:lang w:val="en-SE"/>
        </w:rPr>
        <w:t xml:space="preserve">, </w:t>
      </w:r>
      <w:proofErr w:type="spellStart"/>
      <w:r w:rsidRPr="00EC3321">
        <w:rPr>
          <w:rFonts w:ascii="GHEA Grapalat" w:hAnsi="GHEA Grapalat"/>
          <w:lang w:val="en-SE"/>
        </w:rPr>
        <w:t>если</w:t>
      </w:r>
      <w:proofErr w:type="spellEnd"/>
      <w:r w:rsidRPr="00EC3321">
        <w:rPr>
          <w:rFonts w:ascii="GHEA Grapalat" w:hAnsi="GHEA Grapalat"/>
          <w:lang w:val="en-SE"/>
        </w:rPr>
        <w:t xml:space="preserve"> </w:t>
      </w:r>
      <w:proofErr w:type="spellStart"/>
      <w:r w:rsidRPr="00EC3321">
        <w:rPr>
          <w:rFonts w:ascii="GHEA Grapalat" w:hAnsi="GHEA Grapalat"/>
          <w:lang w:val="en-SE"/>
        </w:rPr>
        <w:t>он</w:t>
      </w:r>
      <w:proofErr w:type="spellEnd"/>
      <w:r w:rsidRPr="00EC3321">
        <w:rPr>
          <w:rFonts w:ascii="GHEA Grapalat" w:hAnsi="GHEA Grapalat"/>
          <w:lang w:val="en-SE"/>
        </w:rPr>
        <w:t xml:space="preserve"> </w:t>
      </w:r>
      <w:proofErr w:type="spellStart"/>
      <w:r w:rsidRPr="00EC3321">
        <w:rPr>
          <w:rFonts w:ascii="GHEA Grapalat" w:hAnsi="GHEA Grapalat"/>
          <w:lang w:val="en-SE"/>
        </w:rPr>
        <w:t>обеспечивает</w:t>
      </w:r>
      <w:proofErr w:type="spellEnd"/>
      <w:r w:rsidRPr="00EC3321">
        <w:rPr>
          <w:rFonts w:ascii="GHEA Grapalat" w:hAnsi="GHEA Grapalat"/>
          <w:lang w:val="en-SE"/>
        </w:rPr>
        <w:t xml:space="preserve"> </w:t>
      </w:r>
      <w:proofErr w:type="spellStart"/>
      <w:r w:rsidRPr="00EC3321">
        <w:rPr>
          <w:rFonts w:ascii="GHEA Grapalat" w:hAnsi="GHEA Grapalat"/>
          <w:lang w:val="en-SE"/>
        </w:rPr>
        <w:t>выполнение</w:t>
      </w:r>
      <w:proofErr w:type="spellEnd"/>
      <w:r w:rsidRPr="00EC3321">
        <w:rPr>
          <w:rFonts w:ascii="GHEA Grapalat" w:hAnsi="GHEA Grapalat"/>
          <w:lang w:val="en-SE"/>
        </w:rPr>
        <w:t xml:space="preserve"> </w:t>
      </w:r>
      <w:proofErr w:type="spellStart"/>
      <w:r w:rsidRPr="00EC3321">
        <w:rPr>
          <w:rFonts w:ascii="GHEA Grapalat" w:hAnsi="GHEA Grapalat"/>
          <w:lang w:val="en-SE"/>
        </w:rPr>
        <w:t>условий</w:t>
      </w:r>
      <w:proofErr w:type="spellEnd"/>
      <w:r w:rsidRPr="00EC3321">
        <w:rPr>
          <w:rFonts w:ascii="GHEA Grapalat" w:hAnsi="GHEA Grapalat"/>
          <w:lang w:val="en-SE"/>
        </w:rPr>
        <w:t xml:space="preserve"> и </w:t>
      </w:r>
      <w:proofErr w:type="spellStart"/>
      <w:r w:rsidRPr="00EC3321">
        <w:rPr>
          <w:rFonts w:ascii="GHEA Grapalat" w:hAnsi="GHEA Grapalat"/>
          <w:lang w:val="en-SE"/>
        </w:rPr>
        <w:t>требований</w:t>
      </w:r>
      <w:proofErr w:type="spellEnd"/>
      <w:r w:rsidRPr="00EC3321">
        <w:rPr>
          <w:rFonts w:ascii="GHEA Grapalat" w:hAnsi="GHEA Grapalat"/>
          <w:lang w:val="en-SE"/>
        </w:rPr>
        <w:t xml:space="preserve">, </w:t>
      </w:r>
      <w:proofErr w:type="spellStart"/>
      <w:r w:rsidRPr="00EC3321">
        <w:rPr>
          <w:rFonts w:ascii="GHEA Grapalat" w:hAnsi="GHEA Grapalat"/>
          <w:lang w:val="en-SE"/>
        </w:rPr>
        <w:t>предусмотренных</w:t>
      </w:r>
      <w:proofErr w:type="spellEnd"/>
      <w:r w:rsidRPr="00EC3321">
        <w:rPr>
          <w:rFonts w:ascii="GHEA Grapalat" w:hAnsi="GHEA Grapalat"/>
          <w:lang w:val="en-SE"/>
        </w:rPr>
        <w:t xml:space="preserve"> </w:t>
      </w:r>
      <w:proofErr w:type="spellStart"/>
      <w:r w:rsidRPr="00EC3321">
        <w:rPr>
          <w:rFonts w:ascii="GHEA Grapalat" w:hAnsi="GHEA Grapalat"/>
          <w:lang w:val="en-SE"/>
        </w:rPr>
        <w:t>данным</w:t>
      </w:r>
      <w:proofErr w:type="spellEnd"/>
      <w:r w:rsidRPr="00EC3321">
        <w:rPr>
          <w:rFonts w:ascii="GHEA Grapalat" w:hAnsi="GHEA Grapalat"/>
          <w:lang w:val="en-SE"/>
        </w:rPr>
        <w:t xml:space="preserve"> </w:t>
      </w:r>
      <w:proofErr w:type="spellStart"/>
      <w:r w:rsidRPr="00EC3321">
        <w:rPr>
          <w:rFonts w:ascii="GHEA Grapalat" w:hAnsi="GHEA Grapalat"/>
          <w:lang w:val="en-SE"/>
        </w:rPr>
        <w:t>подпунктом</w:t>
      </w:r>
      <w:proofErr w:type="spellEnd"/>
      <w:r w:rsidRPr="00EC3321">
        <w:rPr>
          <w:rFonts w:ascii="GHEA Grapalat" w:hAnsi="GHEA Grapalat"/>
          <w:lang w:val="en-SE"/>
        </w:rPr>
        <w:t>.</w:t>
      </w:r>
    </w:p>
    <w:p w14:paraId="22D8E179"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754E96ED"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300F63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6F34A9E"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2E825BAD"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A03D23D"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FA5588F"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5433D17"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w:t>
      </w:r>
      <w:r w:rsidRPr="009044F1">
        <w:rPr>
          <w:rFonts w:ascii="GHEA Grapalat" w:hAnsi="GHEA Grapalat"/>
        </w:rPr>
        <w:lastRenderedPageBreak/>
        <w:t>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5F8B7EB5"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588E06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F16033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3A875F5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660F274"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2"/>
        <w:t>6</w:t>
      </w:r>
      <w:r w:rsidRPr="009044F1">
        <w:rPr>
          <w:rFonts w:ascii="GHEA Grapalat" w:hAnsi="GHEA Grapalat"/>
        </w:rPr>
        <w:t xml:space="preserve">. </w:t>
      </w:r>
    </w:p>
    <w:p w14:paraId="00423D49" w14:textId="77777777" w:rsidR="00B051BE" w:rsidRPr="009044F1" w:rsidRDefault="00B051BE" w:rsidP="00B46D58">
      <w:pPr>
        <w:widowControl w:val="0"/>
        <w:spacing w:after="160"/>
        <w:jc w:val="center"/>
        <w:rPr>
          <w:rFonts w:ascii="GHEA Grapalat" w:hAnsi="GHEA Grapalat"/>
          <w:b/>
        </w:rPr>
      </w:pPr>
    </w:p>
    <w:p w14:paraId="0835D7C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4A411B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54762B8"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EA31CF9"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29B62E2" w14:textId="253402E3"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5D49A0">
        <w:rPr>
          <w:rFonts w:ascii="GHEA Grapalat" w:hAnsi="GHEA Grapalat"/>
          <w:sz w:val="24"/>
          <w:szCs w:val="24"/>
        </w:rPr>
        <w:t>ЗАПРОС КОТИРОВОК</w:t>
      </w:r>
      <w:r w:rsidRPr="009044F1">
        <w:rPr>
          <w:rFonts w:ascii="GHEA Grapalat" w:hAnsi="GHEA Grapalat"/>
          <w:sz w:val="24"/>
          <w:szCs w:val="24"/>
        </w:rPr>
        <w:t>.</w:t>
      </w:r>
    </w:p>
    <w:p w14:paraId="7E2D5D8D" w14:textId="11CE0EE6" w:rsidR="000371A2" w:rsidRPr="00EC3321" w:rsidRDefault="000371A2" w:rsidP="006D3CB9">
      <w:pPr>
        <w:pStyle w:val="BodyTextIndent2"/>
        <w:widowControl w:val="0"/>
        <w:tabs>
          <w:tab w:val="left" w:pos="1134"/>
        </w:tabs>
        <w:spacing w:after="160" w:line="240" w:lineRule="auto"/>
        <w:ind w:firstLine="567"/>
        <w:contextualSpacing/>
        <w:rPr>
          <w:rFonts w:ascii="GHEA Grapalat" w:hAnsi="GHEA Grapalat"/>
          <w:b/>
          <w:bCs/>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Pr="00EC3321">
        <w:rPr>
          <w:rFonts w:ascii="GHEA Grapalat" w:hAnsi="GHEA Grapalat"/>
          <w:b/>
          <w:bCs/>
          <w:sz w:val="24"/>
          <w:szCs w:val="24"/>
        </w:rPr>
        <w:t>"</w:t>
      </w:r>
      <w:r w:rsidR="00EC3321" w:rsidRPr="00EC3321">
        <w:rPr>
          <w:rFonts w:ascii="GHEA Grapalat" w:hAnsi="GHEA Grapalat"/>
          <w:b/>
          <w:bCs/>
          <w:sz w:val="24"/>
          <w:szCs w:val="24"/>
        </w:rPr>
        <w:t>г.Ереван, Ханджян 27</w:t>
      </w:r>
      <w:r w:rsidRPr="00EC3321">
        <w:rPr>
          <w:rFonts w:ascii="GHEA Grapalat" w:hAnsi="GHEA Grapalat"/>
          <w:b/>
          <w:bCs/>
          <w:sz w:val="24"/>
          <w:szCs w:val="24"/>
        </w:rPr>
        <w:t>" не позднее, чем "</w:t>
      </w:r>
      <w:r w:rsidR="00EC3321" w:rsidRPr="00EC3321">
        <w:rPr>
          <w:rFonts w:ascii="GHEA Grapalat" w:hAnsi="GHEA Grapalat"/>
          <w:b/>
          <w:bCs/>
          <w:sz w:val="24"/>
          <w:szCs w:val="24"/>
        </w:rPr>
        <w:t>14:00</w:t>
      </w:r>
      <w:r w:rsidRPr="00EC3321">
        <w:rPr>
          <w:rFonts w:ascii="GHEA Grapalat" w:hAnsi="GHEA Grapalat"/>
          <w:b/>
          <w:bCs/>
          <w:sz w:val="24"/>
          <w:szCs w:val="24"/>
        </w:rPr>
        <w:t>" часов "</w:t>
      </w:r>
      <w:r w:rsidR="00EC3321" w:rsidRPr="00EC3321">
        <w:rPr>
          <w:rFonts w:ascii="GHEA Grapalat" w:hAnsi="GHEA Grapalat"/>
          <w:b/>
          <w:bCs/>
          <w:sz w:val="24"/>
          <w:szCs w:val="24"/>
        </w:rPr>
        <w:t>7</w:t>
      </w:r>
      <w:r w:rsidRPr="00EC3321">
        <w:rPr>
          <w:rFonts w:ascii="GHEA Grapalat" w:hAnsi="GHEA Grapalat"/>
          <w:b/>
          <w:bCs/>
          <w:sz w:val="24"/>
          <w:szCs w:val="24"/>
        </w:rPr>
        <w:t xml:space="preserve">"-го дня с даты опубликования в бюллетене объявления и приглашения на настоящую процедуру. </w:t>
      </w:r>
    </w:p>
    <w:p w14:paraId="2D6AE82E" w14:textId="06B2DB7F"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EC3321" w:rsidRPr="00EC3321">
        <w:rPr>
          <w:rFonts w:ascii="GHEA Grapalat" w:hAnsi="GHEA Grapalat"/>
          <w:b/>
          <w:bCs/>
          <w:sz w:val="24"/>
          <w:szCs w:val="24"/>
        </w:rPr>
        <w:t>Офелия Киракосян</w:t>
      </w:r>
      <w:r w:rsidRPr="00EC3321">
        <w:rPr>
          <w:rFonts w:ascii="GHEA Grapalat" w:hAnsi="GHEA Grapalat"/>
          <w:b/>
          <w:bCs/>
          <w:sz w:val="24"/>
          <w:szCs w:val="24"/>
        </w:rPr>
        <w:t>".</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959ED39"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09EE8C9C"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F94FB8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1829FD2"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7B3A0816" w14:textId="77777777" w:rsidR="00C648DF" w:rsidRDefault="005F25EF" w:rsidP="00B46D58">
      <w:pPr>
        <w:jc w:val="both"/>
        <w:rPr>
          <w:rFonts w:ascii="GHEA Grapalat" w:hAnsi="GHEA Grapalat"/>
        </w:rPr>
      </w:pPr>
      <w:r>
        <w:rPr>
          <w:rFonts w:ascii="GHEA Grapalat" w:hAnsi="GHEA Grapalat"/>
        </w:rPr>
        <w:t xml:space="preserve">   б)</w:t>
      </w:r>
      <w:r w:rsidR="00F62119">
        <w:rPr>
          <w:rFonts w:ascii="GHEA Grapalat" w:hAnsi="GHEA Grapalat"/>
        </w:rPr>
        <w:t xml:space="preserve"> </w:t>
      </w:r>
      <w:r w:rsidR="00F62119"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2E067C">
        <w:rPr>
          <w:rFonts w:ascii="GHEA Grapalat" w:hAnsi="GHEA Grapalat"/>
        </w:rPr>
        <w:t>;</w:t>
      </w:r>
      <w:r w:rsidR="0049623A" w:rsidRPr="00D3436F">
        <w:rPr>
          <w:rFonts w:ascii="GHEA Grapalat" w:hAnsi="GHEA Grapalat"/>
        </w:rPr>
        <w:t xml:space="preserve">    </w:t>
      </w:r>
    </w:p>
    <w:p w14:paraId="7C553B29"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6CCB87C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725EA0A"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64905361"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FDB9099"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3"/>
        <w:t>7</w:t>
      </w:r>
    </w:p>
    <w:p w14:paraId="754707AF"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0FEB711"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6C1CFA3"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4474621"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D5A366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8E511A4"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26E2715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823936A"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E11FA90"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02C62B53"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778CDCC"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07BB8E5"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6570F2FC"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 xml:space="preserve">ценового </w:t>
      </w:r>
      <w:r w:rsidR="00910938" w:rsidRPr="00B9778A">
        <w:rPr>
          <w:rFonts w:ascii="GHEA Grapalat" w:hAnsi="GHEA Grapalat"/>
          <w:sz w:val="24"/>
          <w:szCs w:val="24"/>
        </w:rPr>
        <w:lastRenderedPageBreak/>
        <w:t>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39269B3E"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91E705E"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3FC98DA1"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324B3E45"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BA09C4F"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2B9941D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18099D9"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2D9AD627" w14:textId="77777777" w:rsidR="009D180E" w:rsidRDefault="009D180E" w:rsidP="00B46D58">
      <w:pPr>
        <w:widowControl w:val="0"/>
        <w:spacing w:after="160"/>
        <w:ind w:left="567" w:right="565"/>
        <w:jc w:val="center"/>
        <w:rPr>
          <w:rFonts w:ascii="GHEA Grapalat" w:hAnsi="GHEA Grapalat"/>
          <w:b/>
          <w:lang w:val="hy-AM"/>
        </w:rPr>
      </w:pPr>
    </w:p>
    <w:p w14:paraId="2816521D" w14:textId="77777777" w:rsidR="00416546" w:rsidRDefault="00416546" w:rsidP="00B46D58">
      <w:pPr>
        <w:widowControl w:val="0"/>
        <w:spacing w:after="160"/>
        <w:ind w:left="567" w:right="565"/>
        <w:jc w:val="center"/>
        <w:rPr>
          <w:rFonts w:ascii="GHEA Grapalat" w:hAnsi="GHEA Grapalat"/>
          <w:b/>
        </w:rPr>
      </w:pPr>
    </w:p>
    <w:p w14:paraId="7B58E1FF"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BE2EE12"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BD3FAE2"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CFFFD8C" w14:textId="77777777" w:rsidR="00A225E0" w:rsidRDefault="00A225E0" w:rsidP="00B46D58">
      <w:pPr>
        <w:rPr>
          <w:rFonts w:ascii="GHEA Grapalat" w:hAnsi="GHEA Grapalat" w:cs="Sylfaen"/>
        </w:rPr>
      </w:pPr>
    </w:p>
    <w:p w14:paraId="53AE88CC"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9C2E900" w14:textId="7F6ADA6B"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EC3321">
        <w:rPr>
          <w:rFonts w:ascii="GHEA Grapalat" w:hAnsi="GHEA Grapalat"/>
          <w:sz w:val="24"/>
          <w:szCs w:val="24"/>
        </w:rPr>
        <w:t>7</w:t>
      </w:r>
      <w:r w:rsidR="00A9098A" w:rsidRPr="00AD29CE">
        <w:rPr>
          <w:rFonts w:ascii="GHEA Grapalat" w:hAnsi="GHEA Grapalat"/>
          <w:sz w:val="24"/>
          <w:szCs w:val="24"/>
        </w:rPr>
        <w:t>"-</w:t>
      </w:r>
      <w:r w:rsidR="00EC3321">
        <w:rPr>
          <w:rFonts w:ascii="GHEA Grapalat" w:hAnsi="GHEA Grapalat"/>
          <w:sz w:val="24"/>
          <w:szCs w:val="24"/>
        </w:rPr>
        <w:t>о</w:t>
      </w:r>
      <w:r w:rsidR="00A9098A" w:rsidRPr="00AD29CE">
        <w:rPr>
          <w:rFonts w:ascii="GHEA Grapalat" w:hAnsi="GHEA Grapalat"/>
          <w:sz w:val="24"/>
          <w:szCs w:val="24"/>
        </w:rPr>
        <w:t>й день в "</w:t>
      </w:r>
      <w:r w:rsidR="00EC3321">
        <w:rPr>
          <w:rFonts w:ascii="GHEA Grapalat" w:hAnsi="GHEA Grapalat"/>
          <w:sz w:val="24"/>
          <w:szCs w:val="24"/>
        </w:rPr>
        <w:t>14:00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75719E9B"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22DE98F2"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509E4079"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21C4383"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156E575"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DADB6C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C4A0B7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FA6DB40"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7F360C60"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5785AED1"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3E907027"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FootnoteReference"/>
          <w:rFonts w:ascii="GHEA Grapalat" w:hAnsi="GHEA Grapalat"/>
          <w:i w:val="0"/>
          <w:sz w:val="24"/>
          <w:szCs w:val="24"/>
        </w:rPr>
        <w:footnoteReference w:customMarkFollows="1" w:id="4"/>
        <w:t>9</w:t>
      </w:r>
      <w:r w:rsidR="00A01157">
        <w:rPr>
          <w:rFonts w:ascii="GHEA Grapalat" w:hAnsi="GHEA Grapalat"/>
          <w:i w:val="0"/>
          <w:sz w:val="24"/>
          <w:szCs w:val="24"/>
        </w:rPr>
        <w:t>.</w:t>
      </w:r>
    </w:p>
    <w:p w14:paraId="462B550B"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076A6EC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19286B5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w:t>
      </w:r>
      <w:r w:rsidRPr="009044F1">
        <w:rPr>
          <w:rFonts w:ascii="GHEA Grapalat" w:hAnsi="GHEA Grapalat"/>
          <w:sz w:val="24"/>
          <w:szCs w:val="24"/>
        </w:rPr>
        <w:lastRenderedPageBreak/>
        <w:t xml:space="preserve">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EAB8290"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4BC957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1BFF20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1BB55FB9"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1825F9E0"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3EFCCA9" w14:textId="77777777" w:rsidR="002D3C23" w:rsidRDefault="00A150A9" w:rsidP="002D3C2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508E9" w:rsidRPr="009B464B">
        <w:rPr>
          <w:rFonts w:ascii="GHEA Grapalat" w:hAnsi="GHEA Grapalat"/>
          <w:sz w:val="24"/>
          <w:szCs w:val="24"/>
        </w:rPr>
        <w:t xml:space="preserve">включая те случаи, </w:t>
      </w:r>
      <w:r w:rsidR="007508E9" w:rsidRPr="00BB0C4D">
        <w:rPr>
          <w:rFonts w:ascii="GHEA Grapalat" w:hAnsi="GHEA Grapalat"/>
          <w:sz w:val="24"/>
          <w:szCs w:val="24"/>
        </w:rPr>
        <w:t>когда лицо, включённое в список, предусмотренный подпунктом 2 пункта 2 постановления  Правительства РА от 20.06.2025 № 817-А, предлагается участником в качестве</w:t>
      </w:r>
      <w:r w:rsidR="007508E9">
        <w:rPr>
          <w:rFonts w:ascii="GHEA Grapalat" w:hAnsi="GHEA Grapalat"/>
          <w:sz w:val="24"/>
          <w:szCs w:val="24"/>
          <w:lang w:val="hy-AM"/>
        </w:rPr>
        <w:t xml:space="preserve"> </w:t>
      </w:r>
      <w:r w:rsidR="007508E9">
        <w:rPr>
          <w:rFonts w:ascii="GHEA Grapalat" w:hAnsi="GHEA Grapalat"/>
          <w:sz w:val="24"/>
          <w:szCs w:val="24"/>
        </w:rPr>
        <w:t>агента</w:t>
      </w:r>
      <w:r w:rsidR="002D3C23">
        <w:rPr>
          <w:rFonts w:ascii="GHEA Grapalat" w:hAnsi="GHEA Grapalat"/>
          <w:sz w:val="24"/>
          <w:szCs w:val="24"/>
        </w:rPr>
        <w:t xml:space="preserve"> (исполнителя)</w:t>
      </w:r>
      <w:r w:rsidR="007508E9" w:rsidRPr="00F8703D">
        <w:t>,</w:t>
      </w:r>
      <w:r w:rsidR="007508E9">
        <w:rPr>
          <w:rFonts w:asciiTheme="minorHAnsi" w:hAnsiTheme="minorHAnsi"/>
        </w:rPr>
        <w:t xml:space="preserve"> </w:t>
      </w:r>
      <w:r w:rsidR="0057264D">
        <w:rPr>
          <w:rFonts w:ascii="GHEA Grapalat" w:hAnsi="GHEA Grapalat"/>
          <w:sz w:val="24"/>
          <w:szCs w:val="24"/>
        </w:rPr>
        <w:t xml:space="preserve">то </w:t>
      </w:r>
      <w:r w:rsidR="002D3C23"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2D3C23" w:rsidRPr="00D3436F">
        <w:rPr>
          <w:rFonts w:ascii="GHEA Grapalat" w:hAnsi="GHEA Grapalat"/>
          <w:sz w:val="24"/>
          <w:szCs w:val="24"/>
        </w:rPr>
        <w:t xml:space="preserve"> </w:t>
      </w:r>
      <w:r w:rsidR="002D3C23">
        <w:rPr>
          <w:rFonts w:ascii="GHEA Grapalat" w:hAnsi="GHEA Grapalat"/>
        </w:rPr>
        <w:t xml:space="preserve">в электронной форме </w:t>
      </w:r>
      <w:r w:rsidR="002D3C23"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18B3169"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F33D97" w14:textId="77777777" w:rsidR="00FC5373" w:rsidRPr="00AA7117" w:rsidRDefault="00FC5373" w:rsidP="00FC5373">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 xml:space="preserve">8.8.1 В случае, если до заключения договора со стороны заказчика выясняется, что участник включён в список, предусмотренный подпунктом 2 пункта 2 решения </w:t>
      </w:r>
      <w:r w:rsidRPr="00BB0C4D">
        <w:rPr>
          <w:rFonts w:ascii="GHEA Grapalat" w:hAnsi="GHEA Grapalat" w:cs="Sylfaen"/>
          <w:sz w:val="24"/>
          <w:szCs w:val="24"/>
        </w:rPr>
        <w:lastRenderedPageBreak/>
        <w:t>Правительства РА от 20.06.2025 № 817-А, заявка участника отклоняется.</w:t>
      </w:r>
    </w:p>
    <w:p w14:paraId="558ECFC0"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2C4E95E"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7399537"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71E1F32"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99F8E31"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91EBD27"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B4B425B"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270F7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w:t>
      </w:r>
      <w:r w:rsidR="00BD06DB" w:rsidRPr="00551FD6">
        <w:rPr>
          <w:rFonts w:ascii="GHEA Grapalat" w:hAnsi="GHEA Grapalat"/>
        </w:rPr>
        <w:lastRenderedPageBreak/>
        <w:t>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213D77F3"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4E2F656A"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3A7A2C">
        <w:rPr>
          <w:rFonts w:ascii="GHEA Grapalat" w:hAnsi="GHEA Grapalat"/>
        </w:rPr>
        <w:t xml:space="preserve"> или</w:t>
      </w:r>
      <w:r w:rsidR="003A7A2C" w:rsidRPr="006D55DC">
        <w:rPr>
          <w:rFonts w:ascii="GHEA Grapalat" w:hAnsi="GHEA Grapalat"/>
        </w:rPr>
        <w:t xml:space="preserve"> </w:t>
      </w:r>
      <w:r w:rsidRPr="006D55DC">
        <w:rPr>
          <w:rFonts w:ascii="GHEA Grapalat" w:hAnsi="GHEA Grapalat"/>
        </w:rPr>
        <w:t>договора, то заказчик не представляет в уполномоченный орган мотивированное решение о включении данного участника в список;</w:t>
      </w:r>
    </w:p>
    <w:p w14:paraId="0B527FEF"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w:t>
      </w:r>
      <w:r w:rsidR="002B6240">
        <w:rPr>
          <w:rFonts w:ascii="GHEA Grapalat" w:hAnsi="GHEA Grapalat"/>
        </w:rPr>
        <w:t xml:space="preserve"> или</w:t>
      </w:r>
      <w:r w:rsidRPr="006D55DC">
        <w:rPr>
          <w:rFonts w:ascii="GHEA Grapalat" w:hAnsi="GHEA Grapalat"/>
        </w:rPr>
        <w:t xml:space="preserve"> договора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702A0EE" w14:textId="77777777" w:rsidR="00EA341B"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EA341B">
        <w:rPr>
          <w:rFonts w:ascii="GHEA Grapalat" w:hAnsi="GHEA Grapalat" w:cs="Sylfaen"/>
        </w:rPr>
        <w:t>:</w:t>
      </w:r>
    </w:p>
    <w:p w14:paraId="3AE4B1A3" w14:textId="77777777" w:rsidR="006D55DC" w:rsidRDefault="00EA341B"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агента</w:t>
      </w:r>
      <w:r w:rsidR="00C81D93">
        <w:rPr>
          <w:rFonts w:ascii="GHEA Grapalat" w:hAnsi="GHEA Grapalat" w:cs="Sylfaen"/>
        </w:rPr>
        <w:t xml:space="preserve"> (исполнителя)</w:t>
      </w:r>
      <w:r>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727F98B2" w14:textId="77777777" w:rsidR="00EA341B" w:rsidRPr="00686E1A" w:rsidRDefault="00CC4C4C" w:rsidP="00EA341B">
      <w:pPr>
        <w:widowControl w:val="0"/>
        <w:tabs>
          <w:tab w:val="left" w:pos="0"/>
        </w:tabs>
        <w:ind w:left="-284" w:firstLine="284"/>
        <w:jc w:val="both"/>
        <w:rPr>
          <w:rFonts w:ascii="GHEA Grapalat" w:hAnsi="GHEA Grapalat"/>
        </w:rPr>
      </w:pPr>
      <w:r>
        <w:rPr>
          <w:rFonts w:ascii="GHEA Grapalat" w:hAnsi="GHEA Grapalat" w:cs="Sylfaen"/>
        </w:rPr>
        <w:t>-</w:t>
      </w:r>
      <w:r w:rsidR="00EA341B" w:rsidRPr="00686E1A">
        <w:rPr>
          <w:rFonts w:ascii="GHEA Grapalat" w:hAnsi="GHEA Grapalat"/>
        </w:rPr>
        <w:t xml:space="preserve"> </w:t>
      </w:r>
      <w:r>
        <w:rPr>
          <w:rFonts w:ascii="GHEA Grapalat" w:hAnsi="GHEA Grapalat"/>
        </w:rPr>
        <w:t>о</w:t>
      </w:r>
      <w:r w:rsidR="00EA341B" w:rsidRPr="00686E1A">
        <w:rPr>
          <w:rFonts w:ascii="GHEA Grapalat" w:hAnsi="GHEA Grapalat"/>
        </w:rPr>
        <w:t>бстоятельство, предусмотренное в пункте 8.</w:t>
      </w:r>
      <w:r w:rsidR="00EA341B">
        <w:rPr>
          <w:rFonts w:ascii="GHEA Grapalat" w:hAnsi="GHEA Grapalat"/>
        </w:rPr>
        <w:t>8</w:t>
      </w:r>
      <w:r w:rsidR="00EA341B" w:rsidRPr="00686E1A">
        <w:rPr>
          <w:rFonts w:ascii="GHEA Grapalat" w:hAnsi="GHEA Grapalat"/>
          <w:lang w:val="hy-AM"/>
        </w:rPr>
        <w:t>.1</w:t>
      </w:r>
      <w:r w:rsidR="00EA341B" w:rsidRPr="00686E1A">
        <w:rPr>
          <w:rFonts w:ascii="GHEA Grapalat" w:hAnsi="GHEA Grapalat"/>
        </w:rPr>
        <w:t xml:space="preserve"> части</w:t>
      </w:r>
      <w:r w:rsidR="00EA341B" w:rsidRPr="00686E1A">
        <w:rPr>
          <w:rFonts w:ascii="GHEA Grapalat" w:hAnsi="GHEA Grapalat"/>
          <w:lang w:val="hy-AM"/>
        </w:rPr>
        <w:t xml:space="preserve"> 1</w:t>
      </w:r>
      <w:r w:rsidR="00EA341B"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2411E6BE" w14:textId="77777777" w:rsidR="00EA341B" w:rsidRPr="0087724F" w:rsidRDefault="00EA341B" w:rsidP="00B46D58">
      <w:pPr>
        <w:widowControl w:val="0"/>
        <w:tabs>
          <w:tab w:val="left" w:pos="1276"/>
        </w:tabs>
        <w:spacing w:after="160"/>
        <w:ind w:firstLine="567"/>
        <w:jc w:val="both"/>
        <w:rPr>
          <w:rFonts w:ascii="GHEA Grapalat" w:hAnsi="GHEA Grapalat"/>
        </w:rPr>
      </w:pPr>
    </w:p>
    <w:p w14:paraId="5DCDC71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lastRenderedPageBreak/>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A5B7C7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1F901"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67A822A"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4E06730"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FE385CA"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5"/>
        <w:t>10</w:t>
      </w:r>
      <w:r w:rsidRPr="009044F1">
        <w:rPr>
          <w:rFonts w:ascii="GHEA Grapalat" w:hAnsi="GHEA Grapalat"/>
          <w:sz w:val="24"/>
          <w:szCs w:val="24"/>
        </w:rPr>
        <w:t xml:space="preserve">. </w:t>
      </w:r>
    </w:p>
    <w:p w14:paraId="269058B2"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0AA774FE"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53FDCF5"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E0C950C"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3BEB25F"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w:t>
      </w:r>
      <w:r w:rsidRPr="009044F1">
        <w:rPr>
          <w:rFonts w:ascii="GHEA Grapalat" w:hAnsi="GHEA Grapalat"/>
          <w:spacing w:val="-6"/>
          <w:sz w:val="24"/>
          <w:szCs w:val="24"/>
        </w:rPr>
        <w:lastRenderedPageBreak/>
        <w:t>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5CDA528"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D459D51"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2B0DF3A"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167093C2"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7E12B3A"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444414A"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1989790B"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9F5679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6933E4D"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39CA1040"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17DE3FE5"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 xml:space="preserve">ставляет заказчику </w:t>
      </w:r>
      <w:r w:rsidR="00AB3F64" w:rsidRPr="00DF59E9">
        <w:rPr>
          <w:rFonts w:ascii="GHEA Grapalat" w:hAnsi="GHEA Grapalat"/>
        </w:rPr>
        <w:t>обеспечени</w:t>
      </w:r>
      <w:r w:rsidR="00AB3F64">
        <w:rPr>
          <w:rFonts w:ascii="GHEA Grapalat" w:hAnsi="GHEA Grapalat"/>
        </w:rPr>
        <w:t xml:space="preserve">е </w:t>
      </w:r>
      <w:r w:rsidR="00B06EC9" w:rsidRPr="00DF59E9">
        <w:rPr>
          <w:rFonts w:ascii="GHEA Grapalat" w:hAnsi="GHEA Grapalat"/>
        </w:rPr>
        <w:t>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4445E319"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 xml:space="preserve">Проект договора </w:t>
      </w:r>
      <w:r w:rsidR="000313A6" w:rsidRPr="009044F1">
        <w:rPr>
          <w:rFonts w:ascii="GHEA Grapalat" w:hAnsi="GHEA Grapalat"/>
        </w:rPr>
        <w:lastRenderedPageBreak/>
        <w:t>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82604AE"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758E75CD"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526DC0" w:rsidRPr="009044F1">
        <w:rPr>
          <w:rFonts w:ascii="GHEA Grapalat" w:hAnsi="GHEA Grapalat"/>
          <w:b/>
        </w:rPr>
        <w:t>ОБЕСПЕЧЕНИ</w:t>
      </w:r>
      <w:r w:rsidR="00526DC0">
        <w:rPr>
          <w:rFonts w:ascii="GHEA Grapalat" w:hAnsi="GHEA Grapalat"/>
          <w:b/>
        </w:rPr>
        <w:t xml:space="preserve">Е </w:t>
      </w:r>
      <w:r w:rsidR="00F83409" w:rsidRPr="009044F1">
        <w:rPr>
          <w:rFonts w:ascii="GHEA Grapalat" w:hAnsi="GHEA Grapalat"/>
          <w:b/>
        </w:rPr>
        <w:t xml:space="preserve"> </w:t>
      </w:r>
      <w:r w:rsidR="00030D40" w:rsidRPr="009044F1">
        <w:rPr>
          <w:rFonts w:ascii="GHEA Grapalat" w:hAnsi="GHEA Grapalat"/>
          <w:b/>
        </w:rPr>
        <w:t>ДОГОВОРА</w:t>
      </w:r>
    </w:p>
    <w:p w14:paraId="754A3D91"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 xml:space="preserve">На основании требования о предоставлении </w:t>
      </w:r>
      <w:r w:rsidR="00FB2C22" w:rsidRPr="00681C1F">
        <w:rPr>
          <w:rFonts w:ascii="GHEA Grapalat" w:hAnsi="GHEA Grapalat"/>
          <w:color w:val="000000" w:themeColor="text1"/>
        </w:rPr>
        <w:t>обеспечени</w:t>
      </w:r>
      <w:r w:rsidR="00FB2C22">
        <w:rPr>
          <w:rFonts w:ascii="GHEA Grapalat" w:hAnsi="GHEA Grapalat"/>
          <w:color w:val="000000" w:themeColor="text1"/>
        </w:rPr>
        <w:t xml:space="preserve">я </w:t>
      </w:r>
      <w:r w:rsidR="007C56B2" w:rsidRPr="00681C1F">
        <w:rPr>
          <w:rFonts w:ascii="GHEA Grapalat" w:hAnsi="GHEA Grapalat"/>
          <w:color w:val="000000" w:themeColor="text1"/>
        </w:rPr>
        <w:t xml:space="preserve">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 xml:space="preserve">дня его получения, обязан представить </w:t>
      </w:r>
      <w:r w:rsidR="00FB2C22" w:rsidRPr="00681C1F">
        <w:rPr>
          <w:rFonts w:ascii="GHEA Grapalat" w:hAnsi="GHEA Grapalat"/>
          <w:color w:val="000000" w:themeColor="text1"/>
        </w:rPr>
        <w:t>обеспечени</w:t>
      </w:r>
      <w:r w:rsidR="00FB2C22">
        <w:rPr>
          <w:rFonts w:ascii="GHEA Grapalat" w:hAnsi="GHEA Grapalat"/>
          <w:color w:val="000000" w:themeColor="text1"/>
        </w:rPr>
        <w:t>е</w:t>
      </w:r>
      <w:r w:rsidR="00FB2C22" w:rsidRPr="00681C1F">
        <w:rPr>
          <w:rFonts w:ascii="GHEA Grapalat" w:hAnsi="GHEA Grapalat"/>
          <w:color w:val="000000" w:themeColor="text1"/>
        </w:rPr>
        <w:t xml:space="preserve"> </w:t>
      </w:r>
      <w:r w:rsidR="007C56B2" w:rsidRPr="00681C1F">
        <w:rPr>
          <w:rFonts w:ascii="GHEA Grapalat" w:hAnsi="GHEA Grapalat"/>
          <w:color w:val="000000" w:themeColor="text1"/>
        </w:rPr>
        <w:t>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3C28ECDF" w14:textId="77777777" w:rsidR="00E271A0" w:rsidRDefault="00384973">
      <w:pPr>
        <w:rPr>
          <w:rFonts w:ascii="GHEA Grapalat" w:hAnsi="GHEA Grapalat" w:cs="Sylfaen"/>
        </w:rPr>
      </w:pPr>
      <w:r>
        <w:rPr>
          <w:rFonts w:ascii="GHEA Grapalat" w:hAnsi="GHEA Grapalat" w:cs="Sylfaen"/>
        </w:rPr>
        <w:t>-----------------------------------------------</w:t>
      </w:r>
    </w:p>
    <w:p w14:paraId="0913F0F8" w14:textId="77777777" w:rsidR="00E271A0" w:rsidRPr="000B15AE" w:rsidRDefault="00E271A0" w:rsidP="00E271A0">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D101848"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D807938"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54B724DF" w14:textId="77777777" w:rsidR="0085658A" w:rsidRDefault="0085658A">
      <w:pPr>
        <w:rPr>
          <w:rFonts w:ascii="GHEA Grapalat" w:hAnsi="GHEA Grapalat"/>
        </w:rPr>
      </w:pPr>
    </w:p>
    <w:p w14:paraId="110E5C73" w14:textId="77777777" w:rsidR="00CD2651" w:rsidRPr="00D532B5" w:rsidDel="009A515F" w:rsidRDefault="00055FCF">
      <w:pPr>
        <w:rPr>
          <w:del w:id="0" w:author="Inesa Kocharyan" w:date="2025-03-21T20:22:00Z"/>
          <w:rFonts w:ascii="GHEA Grapalat" w:hAnsi="GHEA Grapalat"/>
          <w:i/>
          <w:sz w:val="20"/>
          <w:szCs w:val="20"/>
        </w:rPr>
      </w:pPr>
      <w:del w:id="1" w:author="Inesa Kocharyan" w:date="2025-03-21T20:22:00Z">
        <w:r w:rsidRPr="00D532B5" w:rsidDel="009A515F">
          <w:rPr>
            <w:rFonts w:ascii="GHEA Grapalat" w:hAnsi="GHEA Grapalat"/>
            <w:i/>
            <w:sz w:val="20"/>
            <w:szCs w:val="20"/>
          </w:rPr>
          <w:delText xml:space="preserve">  </w:delText>
        </w:r>
      </w:del>
    </w:p>
    <w:p w14:paraId="6EFD6EA8" w14:textId="77777777" w:rsidR="00816D27" w:rsidRDefault="00816D27">
      <w:pPr>
        <w:rPr>
          <w:rFonts w:ascii="GHEA Grapalat" w:hAnsi="GHEA Grapalat" w:cs="Sylfaen"/>
        </w:rPr>
      </w:pPr>
      <w:r>
        <w:rPr>
          <w:rFonts w:ascii="GHEA Grapalat" w:hAnsi="GHEA Grapalat" w:cs="Sylfaen"/>
        </w:rPr>
        <w:br w:type="page"/>
      </w:r>
    </w:p>
    <w:p w14:paraId="0B8B1CCB"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lastRenderedPageBreak/>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0053183E">
        <w:rPr>
          <w:rFonts w:ascii="GHEA Grapalat" w:hAnsi="GHEA Grapalat"/>
        </w:rPr>
        <w:t xml:space="preserve">---- </w:t>
      </w:r>
      <w:r w:rsidR="007D69E3" w:rsidRPr="00853D2D">
        <w:rPr>
          <w:rStyle w:val="FootnoteReference"/>
          <w:rFonts w:ascii="GHEA Grapalat" w:hAnsi="GHEA Grapalat" w:cs="Sylfaen"/>
        </w:rPr>
        <w:footnoteReference w:customMarkFollows="1" w:id="6"/>
        <w:t>11</w:t>
      </w:r>
      <w:r w:rsidR="007D69E3">
        <w:rPr>
          <w:rFonts w:ascii="GHEA Grapalat" w:hAnsi="GHEA Grapalat" w:cs="Sylfaen"/>
        </w:rPr>
        <w:t xml:space="preserve"> </w:t>
      </w:r>
      <w:r w:rsidRPr="00853D2D">
        <w:rPr>
          <w:rFonts w:ascii="GHEA Grapalat" w:hAnsi="GHEA Grapalat"/>
        </w:rPr>
        <w:t xml:space="preserve">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7"/>
        <w:t>12</w:t>
      </w:r>
      <w:r w:rsidR="00375E5E" w:rsidRPr="00853D2D">
        <w:rPr>
          <w:rFonts w:ascii="GHEA Grapalat" w:hAnsi="GHEA Grapalat"/>
        </w:rPr>
        <w:t>.</w:t>
      </w:r>
    </w:p>
    <w:p w14:paraId="72DC51AA"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935D04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0834439"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6DD2D26"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B561F2" w:rsidRPr="009044F1">
        <w:rPr>
          <w:rFonts w:ascii="GHEA Grapalat" w:hAnsi="GHEA Grapalat"/>
        </w:rPr>
        <w:t>обеспечени</w:t>
      </w:r>
      <w:r w:rsidR="00B561F2">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w:t>
      </w:r>
      <w:r w:rsidR="004F3E61" w:rsidRPr="00A21022">
        <w:rPr>
          <w:rFonts w:ascii="GHEA Grapalat" w:hAnsi="GHEA Grapalat" w:cs="Sylfaen"/>
        </w:rPr>
        <w:t>обеспечени</w:t>
      </w:r>
      <w:r w:rsidR="004F3E61">
        <w:rPr>
          <w:rFonts w:ascii="GHEA Grapalat" w:hAnsi="GHEA Grapalat" w:cs="Sylfaen"/>
        </w:rPr>
        <w:t>е</w:t>
      </w:r>
      <w:r w:rsidR="004F3E61" w:rsidRPr="00A21022">
        <w:rPr>
          <w:rFonts w:ascii="GHEA Grapalat" w:hAnsi="GHEA Grapalat" w:cs="Sylfaen"/>
        </w:rPr>
        <w:t xml:space="preserve"> </w:t>
      </w:r>
      <w:r w:rsidR="00D32092" w:rsidRPr="00A21022">
        <w:rPr>
          <w:rFonts w:ascii="GHEA Grapalat" w:hAnsi="GHEA Grapalat" w:cs="Sylfaen"/>
        </w:rPr>
        <w:t xml:space="preserve">договора,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E1A011E"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66A9AE8B"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FE23C4" w:rsidRPr="009044F1">
        <w:rPr>
          <w:rFonts w:ascii="GHEA Grapalat" w:hAnsi="GHEA Grapalat"/>
        </w:rPr>
        <w:t>обеспечени</w:t>
      </w:r>
      <w:r w:rsidR="00FE23C4">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 xml:space="preserve">тся в размере </w:t>
      </w:r>
      <w:r w:rsidR="00125AA6" w:rsidRPr="009044F1">
        <w:rPr>
          <w:rFonts w:ascii="GHEA Grapalat" w:hAnsi="GHEA Grapalat"/>
        </w:rPr>
        <w:lastRenderedPageBreak/>
        <w:t>суммы, исчисленной только за этот лот</w:t>
      </w:r>
      <w:r w:rsidR="00DC14CE">
        <w:rPr>
          <w:rFonts w:ascii="GHEA Grapalat" w:hAnsi="GHEA Grapalat"/>
        </w:rPr>
        <w:t>.</w:t>
      </w:r>
    </w:p>
    <w:p w14:paraId="1699F1C0" w14:textId="77777777" w:rsidR="002807DD" w:rsidRDefault="002807DD" w:rsidP="002807DD">
      <w:pPr>
        <w:rPr>
          <w:rFonts w:ascii="GHEA Grapalat" w:hAnsi="GHEA Grapalat"/>
          <w:b/>
        </w:rPr>
      </w:pPr>
      <w:r>
        <w:rPr>
          <w:rFonts w:ascii="GHEA Grapalat" w:hAnsi="GHEA Grapalat"/>
          <w:b/>
        </w:rPr>
        <w:t xml:space="preserve">                         </w:t>
      </w:r>
    </w:p>
    <w:p w14:paraId="2ADC11C4"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57A25CD3"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0ACFF594"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70CE9F5"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757848DF"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2290904B" w14:textId="77777777" w:rsidR="00DA751A" w:rsidRDefault="00DA751A" w:rsidP="002807DD">
      <w:pPr>
        <w:rPr>
          <w:rFonts w:ascii="GHEA Grapalat" w:hAnsi="GHEA Grapalat"/>
          <w:b/>
        </w:rPr>
      </w:pPr>
    </w:p>
    <w:p w14:paraId="1EFC5BB3"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52569C52" w14:textId="77777777" w:rsidR="002807DD" w:rsidRPr="009044F1" w:rsidRDefault="002807DD" w:rsidP="002807DD">
      <w:pPr>
        <w:rPr>
          <w:rFonts w:ascii="GHEA Grapalat" w:hAnsi="GHEA Grapalat" w:cs="Arial"/>
          <w:b/>
        </w:rPr>
      </w:pPr>
    </w:p>
    <w:p w14:paraId="5FB7DBC4"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B76D03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81E7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8"/>
        <w:t>13</w:t>
      </w:r>
      <w:r w:rsidRPr="009044F1">
        <w:rPr>
          <w:rFonts w:ascii="GHEA Grapalat" w:hAnsi="GHEA Grapalat"/>
        </w:rPr>
        <w:t>.</w:t>
      </w:r>
    </w:p>
    <w:p w14:paraId="12F7D29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856E1EB"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825BFE6"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B3FB7FD"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6825229"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w:t>
      </w:r>
      <w:r w:rsidRPr="00216702">
        <w:rPr>
          <w:rFonts w:ascii="GHEA Grapalat" w:hAnsi="GHEA Grapalat"/>
        </w:rPr>
        <w:lastRenderedPageBreak/>
        <w:t>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50969C13"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CEE730C"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2C06DA6"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3B4E6C"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D3C6C43"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21216D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1B02068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7C212A9"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B52A328"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C49ED21"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B1ADC49"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081B96F"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BB393CA"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3399CA0" w14:textId="77777777" w:rsidR="00167353" w:rsidRDefault="00167353" w:rsidP="00167353">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443A83DC"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3E171AE"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AD2E31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75FFDF9"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89EE789"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32567CE"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2D0C3F6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49E905AB"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B8B5441"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B2C0100"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622F5076"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C2EBB9F" w14:textId="77777777" w:rsidR="00167353" w:rsidRPr="009044F1" w:rsidRDefault="00167353" w:rsidP="00167353">
      <w:pPr>
        <w:widowControl w:val="0"/>
        <w:spacing w:after="160"/>
        <w:jc w:val="both"/>
        <w:rPr>
          <w:rFonts w:ascii="GHEA Grapalat" w:hAnsi="GHEA Grapalat" w:cs="Sylfaen"/>
          <w:b/>
        </w:rPr>
      </w:pPr>
    </w:p>
    <w:p w14:paraId="37E0AD29" w14:textId="77777777" w:rsidR="004373E3" w:rsidRDefault="004373E3" w:rsidP="00B46D58">
      <w:pPr>
        <w:rPr>
          <w:rFonts w:ascii="GHEA Grapalat" w:hAnsi="GHEA Grapalat"/>
          <w:b/>
        </w:rPr>
      </w:pPr>
    </w:p>
    <w:p w14:paraId="415FD509" w14:textId="77777777" w:rsidR="00503980" w:rsidRDefault="00503980">
      <w:pPr>
        <w:rPr>
          <w:rFonts w:ascii="GHEA Grapalat" w:hAnsi="GHEA Grapalat"/>
          <w:b/>
        </w:rPr>
      </w:pPr>
      <w:r>
        <w:rPr>
          <w:rFonts w:ascii="GHEA Grapalat" w:hAnsi="GHEA Grapalat"/>
          <w:b/>
        </w:rPr>
        <w:br w:type="page"/>
      </w:r>
    </w:p>
    <w:p w14:paraId="147C9DA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0BB7D76C" w14:textId="77777777" w:rsidR="008842CE" w:rsidRPr="00374F4A" w:rsidRDefault="008842CE" w:rsidP="00B46D58">
      <w:pPr>
        <w:widowControl w:val="0"/>
        <w:spacing w:after="160"/>
        <w:jc w:val="center"/>
        <w:rPr>
          <w:rFonts w:ascii="GHEA Grapalat" w:hAnsi="GHEA Grapalat"/>
          <w:b/>
        </w:rPr>
      </w:pPr>
    </w:p>
    <w:p w14:paraId="26D00AF9" w14:textId="048EB19F"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D49A0">
        <w:rPr>
          <w:rFonts w:ascii="GHEA Grapalat" w:hAnsi="GHEA Grapalat"/>
          <w:b/>
        </w:rPr>
        <w:t>ЗАПРОС КОТИРОВОК</w:t>
      </w:r>
    </w:p>
    <w:p w14:paraId="1641C9E7" w14:textId="77777777" w:rsidR="00096865" w:rsidRPr="009044F1" w:rsidRDefault="00096865" w:rsidP="00B46D58">
      <w:pPr>
        <w:widowControl w:val="0"/>
        <w:spacing w:after="160"/>
        <w:jc w:val="center"/>
        <w:rPr>
          <w:rFonts w:ascii="GHEA Grapalat" w:hAnsi="GHEA Grapalat"/>
        </w:rPr>
      </w:pPr>
    </w:p>
    <w:p w14:paraId="74EB556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338D40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62B92A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0A6A0CF"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3740B40" w14:textId="77777777" w:rsidR="00140A36" w:rsidRDefault="00140A36" w:rsidP="00B46D58">
      <w:pPr>
        <w:widowControl w:val="0"/>
        <w:spacing w:after="160"/>
        <w:jc w:val="center"/>
        <w:rPr>
          <w:rFonts w:ascii="GHEA Grapalat" w:hAnsi="GHEA Grapalat"/>
          <w:b/>
        </w:rPr>
      </w:pPr>
    </w:p>
    <w:p w14:paraId="25E07F3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307D99E8"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5D8617D8"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C4DAD0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AF30303"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7C76979"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9"/>
        <w:t>14</w:t>
      </w:r>
    </w:p>
    <w:p w14:paraId="1B1554A7"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C5D4E41" w14:textId="77777777" w:rsidR="00B2550C" w:rsidRPr="008C1FF8" w:rsidRDefault="00B2550C" w:rsidP="00B71CAD">
      <w:pPr>
        <w:pStyle w:val="HTMLPreformatted"/>
        <w:shd w:val="clear" w:color="auto" w:fill="F8F9FA"/>
        <w:tabs>
          <w:tab w:val="left" w:pos="9922"/>
        </w:tabs>
        <w:spacing w:line="540" w:lineRule="atLeast"/>
        <w:ind w:firstLine="426"/>
        <w:jc w:val="both"/>
        <w:rPr>
          <w:rStyle w:val="y2iqfc"/>
          <w:rFonts w:ascii="GHEA Grapalat" w:hAnsi="GHEA Grapalat"/>
          <w:color w:val="1F1F1F"/>
          <w:sz w:val="24"/>
          <w:szCs w:val="24"/>
          <w:lang w:val="ru-RU"/>
        </w:rPr>
      </w:pPr>
      <w:r>
        <w:rPr>
          <w:rFonts w:ascii="GHEA Grapalat" w:hAnsi="GHEA Grapalat"/>
          <w:sz w:val="24"/>
          <w:szCs w:val="24"/>
          <w:lang w:val="ru-RU"/>
        </w:rPr>
        <w:t xml:space="preserve">2.6. </w:t>
      </w:r>
      <w:r w:rsidRPr="008C1FF8">
        <w:rPr>
          <w:rFonts w:ascii="GHEA Grapalat" w:hAnsi="GHEA Grapalat"/>
          <w:sz w:val="24"/>
          <w:szCs w:val="24"/>
          <w:lang w:val="ru-RU"/>
        </w:rPr>
        <w:t xml:space="preserve"> по </w:t>
      </w:r>
      <w:r w:rsidRPr="008C1FF8">
        <w:rPr>
          <w:rStyle w:val="y2iqfc"/>
          <w:rFonts w:ascii="GHEA Grapalat" w:hAnsi="GHEA Grapalat"/>
          <w:color w:val="1F1F1F"/>
          <w:sz w:val="24"/>
          <w:szCs w:val="24"/>
          <w:lang w:val="ru-RU"/>
        </w:rPr>
        <w:t>пункту 2.4.1 части 1 настоящего приглашения.</w:t>
      </w:r>
    </w:p>
    <w:p w14:paraId="428FE74F"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1) документы, предусмотренные подпунктом 1, </w:t>
      </w:r>
    </w:p>
    <w:p w14:paraId="25A9976B"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lastRenderedPageBreak/>
        <w:t xml:space="preserve">2) сведения, предусмотренные подпунктом 2,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1</w:t>
      </w:r>
      <w:r w:rsidRPr="008C1FF8">
        <w:rPr>
          <w:rStyle w:val="y2iqfc"/>
          <w:rFonts w:ascii="GHEA Grapalat" w:hAnsi="GHEA Grapalat"/>
          <w:color w:val="1F1F1F"/>
          <w:sz w:val="24"/>
          <w:szCs w:val="24"/>
          <w:lang w:val="ru-RU"/>
        </w:rPr>
        <w:t xml:space="preserve"> и документы, предусмотренные этим подпунктом,</w:t>
      </w:r>
    </w:p>
    <w:p w14:paraId="7622B5EA" w14:textId="77777777" w:rsidR="00B2550C" w:rsidRPr="008C1FF8" w:rsidRDefault="00B2550C" w:rsidP="00B2550C">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3) сведения о выполнении требований, установленных подпунктом 3, согласно приложению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2</w:t>
      </w:r>
      <w:r w:rsidRPr="008C1FF8">
        <w:rPr>
          <w:rStyle w:val="y2iqfc"/>
          <w:rFonts w:ascii="GHEA Grapalat" w:hAnsi="GHEA Grapalat"/>
          <w:color w:val="1F1F1F"/>
          <w:sz w:val="24"/>
          <w:szCs w:val="24"/>
          <w:lang w:val="ru-RU"/>
        </w:rPr>
        <w:t xml:space="preserve"> и документам, предусмотренным этим подпунктом,</w:t>
      </w:r>
    </w:p>
    <w:p w14:paraId="2CA9CE3E" w14:textId="77777777" w:rsidR="00B2550C" w:rsidRPr="008C1FF8" w:rsidRDefault="00B2550C" w:rsidP="00B2550C">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4) ) сведения, предусмотренные подпунктом 4,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3</w:t>
      </w:r>
      <w:r w:rsidRPr="008C1FF8">
        <w:rPr>
          <w:rStyle w:val="y2iqfc"/>
          <w:rFonts w:ascii="GHEA Grapalat" w:hAnsi="GHEA Grapalat"/>
          <w:color w:val="1F1F1F"/>
          <w:sz w:val="24"/>
          <w:szCs w:val="24"/>
          <w:lang w:val="ru-RU"/>
        </w:rPr>
        <w:t xml:space="preserve"> и требуемые им документы.</w:t>
      </w:r>
    </w:p>
    <w:p w14:paraId="0959DA4C" w14:textId="77777777" w:rsidR="00E52441" w:rsidRPr="00925DE0" w:rsidRDefault="00E52441" w:rsidP="00E24455">
      <w:pPr>
        <w:widowControl w:val="0"/>
        <w:spacing w:after="160" w:line="360" w:lineRule="auto"/>
        <w:jc w:val="center"/>
        <w:rPr>
          <w:rFonts w:ascii="GHEA Grapalat" w:hAnsi="GHEA Grapalat"/>
          <w:b/>
        </w:rPr>
      </w:pPr>
    </w:p>
    <w:p w14:paraId="57184ACF"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9FABFB0"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0398B0A3" w14:textId="6C5AB394"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w:t>
      </w:r>
      <w:r w:rsidR="00EC3321">
        <w:rPr>
          <w:rFonts w:ascii="GHEA Grapalat" w:hAnsi="GHEA Grapalat"/>
        </w:rPr>
        <w:t>двух</w:t>
      </w:r>
      <w:r w:rsidRPr="002658C9">
        <w:rPr>
          <w:rFonts w:ascii="GHEA Grapalat" w:hAnsi="GHEA Grapalat"/>
        </w:rPr>
        <w:t>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3BD0DB2"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6C32D25"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18A7C939"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7DF4EF2"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4CE47F71"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4F9F0AF"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3935339"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35EC900B"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4F5EC3C5" w14:textId="77777777" w:rsidR="009C1687" w:rsidRDefault="009C1687">
      <w:pPr>
        <w:rPr>
          <w:rFonts w:ascii="GHEA Grapalat" w:hAnsi="GHEA Grapalat"/>
          <w:b/>
        </w:rPr>
      </w:pPr>
    </w:p>
    <w:p w14:paraId="01894B3D" w14:textId="77777777" w:rsidR="00107A05" w:rsidRDefault="00107A05">
      <w:pPr>
        <w:rPr>
          <w:rFonts w:ascii="GHEA Grapalat" w:hAnsi="GHEA Grapalat"/>
          <w:b/>
        </w:rPr>
      </w:pPr>
      <w:r>
        <w:rPr>
          <w:rFonts w:ascii="GHEA Grapalat" w:hAnsi="GHEA Grapalat"/>
          <w:b/>
        </w:rPr>
        <w:br w:type="page"/>
      </w:r>
    </w:p>
    <w:p w14:paraId="0B182181"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7CA0A23" w14:textId="3CBC385E"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4610FA">
        <w:rPr>
          <w:rFonts w:ascii="GHEA Grapalat" w:hAnsi="GHEA Grapalat"/>
          <w:b/>
          <w:sz w:val="24"/>
          <w:szCs w:val="24"/>
        </w:rPr>
        <w:t>HFF-GH-NPTcDzB -2025/4</w:t>
      </w:r>
    </w:p>
    <w:p w14:paraId="5CF3AF80" w14:textId="77777777" w:rsidR="00B2572B" w:rsidRDefault="00B2572B" w:rsidP="00B46D58">
      <w:pPr>
        <w:widowControl w:val="0"/>
        <w:spacing w:after="120"/>
        <w:jc w:val="center"/>
        <w:rPr>
          <w:rFonts w:ascii="GHEA Grapalat" w:hAnsi="GHEA Grapalat" w:cs="Sylfaen"/>
          <w:b/>
        </w:rPr>
      </w:pPr>
    </w:p>
    <w:p w14:paraId="0BA0AE4D" w14:textId="77777777" w:rsidR="00D87B1D" w:rsidRPr="00374F4A" w:rsidRDefault="00D87B1D" w:rsidP="00B46D58">
      <w:pPr>
        <w:widowControl w:val="0"/>
        <w:spacing w:after="120"/>
        <w:jc w:val="center"/>
        <w:rPr>
          <w:rFonts w:ascii="GHEA Grapalat" w:hAnsi="GHEA Grapalat" w:cs="Sylfaen"/>
          <w:b/>
        </w:rPr>
      </w:pPr>
    </w:p>
    <w:p w14:paraId="2E4B698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E1D6586"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8CC7F99" w14:textId="77777777" w:rsidR="00B2572B" w:rsidRPr="00374F4A" w:rsidRDefault="00B2572B" w:rsidP="00B46D58">
      <w:pPr>
        <w:widowControl w:val="0"/>
        <w:spacing w:after="120"/>
        <w:jc w:val="center"/>
        <w:rPr>
          <w:rFonts w:ascii="GHEA Grapalat" w:hAnsi="GHEA Grapalat"/>
        </w:rPr>
      </w:pPr>
    </w:p>
    <w:p w14:paraId="0847FA16"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C51C7E0"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86DCAD1"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70AAA17"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F2BF910" w14:textId="5D486C9A"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4610FA">
        <w:rPr>
          <w:rFonts w:ascii="GHEA Grapalat" w:hAnsi="GHEA Grapalat"/>
          <w:b/>
        </w:rPr>
        <w:t>HFF-GH-NPTcDzB -2025/4</w:t>
      </w:r>
      <w:r w:rsidR="006132ED">
        <w:rPr>
          <w:rFonts w:ascii="GHEA Grapalat" w:hAnsi="GHEA Grapalat"/>
        </w:rPr>
        <w:t>"</w:t>
      </w:r>
    </w:p>
    <w:p w14:paraId="34FECA4F"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DA3F6F7"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6463967"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F14C576"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AE81DAD"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65C75F92"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CAA4945" w14:textId="77777777" w:rsidR="000612B9" w:rsidRDefault="000612B9" w:rsidP="00B46D58">
      <w:pPr>
        <w:jc w:val="both"/>
        <w:rPr>
          <w:rFonts w:ascii="GHEA Grapalat" w:hAnsi="GHEA Grapalat"/>
        </w:rPr>
      </w:pPr>
    </w:p>
    <w:p w14:paraId="1BC99EC1"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0DC1EEB"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379AD7D1" w14:textId="77777777" w:rsidR="000612B9" w:rsidRDefault="000612B9" w:rsidP="00B46D58">
      <w:pPr>
        <w:jc w:val="both"/>
        <w:rPr>
          <w:rFonts w:ascii="GHEA Grapalat" w:hAnsi="GHEA Grapalat"/>
        </w:rPr>
      </w:pPr>
    </w:p>
    <w:p w14:paraId="4A563A7A"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90E341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0F0FAB2" w14:textId="77777777" w:rsidR="00B138F3" w:rsidRDefault="00B138F3" w:rsidP="00B46D58">
      <w:pPr>
        <w:jc w:val="both"/>
        <w:rPr>
          <w:rFonts w:ascii="GHEA Grapalat" w:hAnsi="GHEA Grapalat"/>
        </w:rPr>
      </w:pPr>
    </w:p>
    <w:p w14:paraId="17CE5C2D"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62B2F832"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6E88BCE" w14:textId="77777777" w:rsidR="00B138F3" w:rsidRDefault="00B138F3" w:rsidP="00F96993">
      <w:pPr>
        <w:jc w:val="both"/>
        <w:rPr>
          <w:rFonts w:ascii="GHEA Grapalat" w:hAnsi="GHEA Grapalat"/>
        </w:rPr>
      </w:pPr>
    </w:p>
    <w:p w14:paraId="2248180F"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2CFB018"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4A36ED9" w14:textId="77777777" w:rsidR="00B16483" w:rsidRDefault="00B16483" w:rsidP="00F96993">
      <w:pPr>
        <w:jc w:val="both"/>
        <w:rPr>
          <w:rFonts w:ascii="GHEA Grapalat" w:hAnsi="GHEA Grapalat"/>
          <w:sz w:val="18"/>
          <w:szCs w:val="18"/>
        </w:rPr>
      </w:pPr>
    </w:p>
    <w:p w14:paraId="7CE04469"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2AD5838"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F1E41BA" w14:textId="77777777" w:rsidR="00B16483" w:rsidRPr="00D3436F" w:rsidRDefault="00B16483" w:rsidP="00B16483">
      <w:pPr>
        <w:tabs>
          <w:tab w:val="left" w:pos="7371"/>
        </w:tabs>
        <w:spacing w:after="160"/>
        <w:ind w:left="3544" w:firstLine="3"/>
        <w:jc w:val="both"/>
        <w:rPr>
          <w:rFonts w:ascii="GHEA Grapalat" w:hAnsi="GHEA Grapalat"/>
          <w:sz w:val="16"/>
        </w:rPr>
      </w:pPr>
    </w:p>
    <w:p w14:paraId="16CC26D5" w14:textId="77777777" w:rsidR="00B0401C" w:rsidRDefault="00B0401C" w:rsidP="00B46D58">
      <w:pPr>
        <w:widowControl w:val="0"/>
        <w:jc w:val="both"/>
        <w:rPr>
          <w:rFonts w:ascii="GHEA Grapalat" w:hAnsi="GHEA Grapalat"/>
        </w:rPr>
      </w:pPr>
    </w:p>
    <w:p w14:paraId="30FA7DF1" w14:textId="77777777" w:rsidR="00B0401C" w:rsidRDefault="00B0401C" w:rsidP="00B46D58">
      <w:pPr>
        <w:widowControl w:val="0"/>
        <w:jc w:val="both"/>
        <w:rPr>
          <w:rFonts w:ascii="GHEA Grapalat" w:hAnsi="GHEA Grapalat"/>
        </w:rPr>
      </w:pPr>
    </w:p>
    <w:p w14:paraId="14BE41BF" w14:textId="77777777" w:rsidR="00B0401C" w:rsidRDefault="00B0401C" w:rsidP="00B46D58">
      <w:pPr>
        <w:widowControl w:val="0"/>
        <w:jc w:val="both"/>
        <w:rPr>
          <w:rFonts w:ascii="GHEA Grapalat" w:hAnsi="GHEA Grapalat"/>
        </w:rPr>
      </w:pPr>
    </w:p>
    <w:p w14:paraId="61ED02E4" w14:textId="77777777" w:rsidR="00B0401C" w:rsidRDefault="00B0401C" w:rsidP="00B46D58">
      <w:pPr>
        <w:widowControl w:val="0"/>
        <w:jc w:val="both"/>
        <w:rPr>
          <w:rFonts w:ascii="GHEA Grapalat" w:hAnsi="GHEA Grapalat"/>
        </w:rPr>
      </w:pPr>
    </w:p>
    <w:p w14:paraId="5C94E21B"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6B31A9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011266C" w14:textId="77777777" w:rsidR="00D87B1D" w:rsidRDefault="00D87B1D" w:rsidP="00B46D58">
      <w:pPr>
        <w:widowControl w:val="0"/>
        <w:spacing w:after="120"/>
        <w:ind w:left="2835"/>
        <w:jc w:val="both"/>
        <w:rPr>
          <w:rFonts w:ascii="GHEA Grapalat" w:hAnsi="GHEA Grapalat"/>
          <w:sz w:val="16"/>
        </w:rPr>
      </w:pPr>
    </w:p>
    <w:p w14:paraId="1CFBBCDA"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0088B2D8"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lastRenderedPageBreak/>
        <w:tab/>
      </w:r>
      <w:r w:rsidRPr="001E7AA5">
        <w:rPr>
          <w:rFonts w:ascii="GHEA Grapalat" w:hAnsi="GHEA Grapalat"/>
          <w:sz w:val="20"/>
          <w:lang w:val="hy-AM"/>
        </w:rPr>
        <w:tab/>
      </w:r>
      <w:r w:rsidRPr="001E7AA5">
        <w:rPr>
          <w:rFonts w:ascii="GHEA Grapalat" w:hAnsi="GHEA Grapalat"/>
          <w:sz w:val="16"/>
        </w:rPr>
        <w:t>наименование участника</w:t>
      </w:r>
    </w:p>
    <w:p w14:paraId="1741AC10" w14:textId="77777777" w:rsidR="00833D4F" w:rsidRPr="001E7AA5" w:rsidRDefault="00833D4F" w:rsidP="00833D4F">
      <w:pPr>
        <w:rPr>
          <w:rFonts w:ascii="GHEA Grapalat" w:hAnsi="GHEA Grapalat"/>
          <w:i/>
          <w:sz w:val="16"/>
          <w:vertAlign w:val="superscript"/>
          <w:lang w:val="es-ES"/>
        </w:rPr>
      </w:pPr>
    </w:p>
    <w:p w14:paraId="4D72A001" w14:textId="19462FEE" w:rsidR="006B3E56" w:rsidRPr="00EF3DB6" w:rsidRDefault="00833D4F" w:rsidP="00EE0877">
      <w:pPr>
        <w:rPr>
          <w:rFonts w:ascii="GHEA Grapalat" w:hAnsi="GHEA Grapalat" w:cs="Arial"/>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ins w:id="3" w:author="Inesa Kocharyan" w:date="2025-03-21T20:31:00Z">
        <w:r w:rsidR="00861623">
          <w:rPr>
            <w:rFonts w:ascii="GHEA Grapalat" w:hAnsi="GHEA Grapalat"/>
            <w:color w:val="000000" w:themeColor="text1"/>
            <w:spacing w:val="-4"/>
          </w:rPr>
          <w:t xml:space="preserve"> </w:t>
        </w:r>
      </w:ins>
      <w:r w:rsidR="00861623">
        <w:rPr>
          <w:rFonts w:ascii="GHEA Grapalat" w:hAnsi="GHEA Grapalat"/>
          <w:color w:val="000000" w:themeColor="text1"/>
          <w:spacing w:val="-4"/>
        </w:rPr>
        <w:t>и квалификационным критериям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5D49A0">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4610FA">
        <w:rPr>
          <w:rFonts w:ascii="GHEA Grapalat" w:hAnsi="GHEA Grapalat"/>
          <w:b/>
        </w:rPr>
        <w:t>HFF-GH-NPTcDzB -2025/4</w:t>
      </w:r>
      <w:r w:rsidRPr="001E7AA5">
        <w:rPr>
          <w:rFonts w:ascii="GHEA Grapalat" w:hAnsi="GHEA Grapalat"/>
        </w:rPr>
        <w:t>*,</w:t>
      </w:r>
      <w:r w:rsidRPr="006F3CBD">
        <w:rPr>
          <w:rFonts w:ascii="GHEA Grapalat" w:hAnsi="GHEA Grapalat"/>
          <w:color w:val="000000" w:themeColor="text1"/>
        </w:rPr>
        <w:t xml:space="preserve"> </w:t>
      </w:r>
    </w:p>
    <w:p w14:paraId="41712290" w14:textId="66F08FBB"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4610FA">
        <w:rPr>
          <w:rFonts w:ascii="GHEA Grapalat" w:hAnsi="GHEA Grapalat"/>
          <w:b/>
        </w:rPr>
        <w:t>HFF-GH-NPTcDzB -2025/4</w:t>
      </w:r>
    </w:p>
    <w:p w14:paraId="2C47C887"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58E4B131" w14:textId="1C0BE94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D49A0">
        <w:rPr>
          <w:rFonts w:ascii="GHEA Grapalat" w:hAnsi="GHEA Grapalat"/>
        </w:rPr>
        <w:t>ЗАПРОС КОТИРОВОК</w:t>
      </w:r>
      <w:r>
        <w:rPr>
          <w:rFonts w:ascii="GHEA Grapalat" w:hAnsi="GHEA Grapalat"/>
        </w:rPr>
        <w:t xml:space="preserve"> случая     одновременного </w:t>
      </w:r>
    </w:p>
    <w:p w14:paraId="586E8FF2"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4952D6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9FA9C6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E4E33A4"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92004D4"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C66025E" w14:textId="77777777" w:rsidR="006B3E56" w:rsidRDefault="006B3E56" w:rsidP="00B46D58">
      <w:pPr>
        <w:widowControl w:val="0"/>
        <w:spacing w:after="160"/>
        <w:jc w:val="both"/>
        <w:rPr>
          <w:ins w:id="4"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075C9AF"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61C70A06"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2BD88503" w14:textId="77777777" w:rsidR="00B0401C" w:rsidDel="007906A2" w:rsidRDefault="00503980" w:rsidP="00B0401C">
      <w:pPr>
        <w:widowControl w:val="0"/>
        <w:tabs>
          <w:tab w:val="left" w:pos="1134"/>
        </w:tabs>
        <w:spacing w:after="160"/>
        <w:jc w:val="both"/>
        <w:rPr>
          <w:del w:id="5"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0"/>
        <w:t>**</w:t>
      </w:r>
      <w:r>
        <w:rPr>
          <w:rFonts w:ascii="GHEA Grapalat" w:hAnsi="GHEA Grapalat"/>
          <w:sz w:val="32"/>
          <w:szCs w:val="32"/>
        </w:rPr>
        <w:t xml:space="preserve"> .</w:t>
      </w:r>
      <w:r w:rsidR="006B3E56" w:rsidRPr="00503980">
        <w:rPr>
          <w:rFonts w:ascii="GHEA Grapalat" w:hAnsi="GHEA Grapalat"/>
          <w:sz w:val="32"/>
          <w:szCs w:val="32"/>
        </w:rPr>
        <w:t xml:space="preserve"> </w:t>
      </w:r>
    </w:p>
    <w:p w14:paraId="2C738F18" w14:textId="77777777" w:rsidR="002B66A2" w:rsidRPr="00AF625B" w:rsidRDefault="002B66A2" w:rsidP="002B66A2">
      <w:pPr>
        <w:jc w:val="both"/>
        <w:rPr>
          <w:rFonts w:ascii="GHEA Grapalat" w:hAnsi="GHEA Grapalat"/>
          <w:lang w:val="hy-AM"/>
        </w:rPr>
      </w:pPr>
      <w:r>
        <w:rPr>
          <w:rFonts w:ascii="GHEA Grapalat" w:hAnsi="GHEA Grapalat"/>
        </w:rPr>
        <w:t xml:space="preserve">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68455EBD" w14:textId="77777777" w:rsidR="002B66A2" w:rsidRDefault="002B66A2" w:rsidP="002B66A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48505C64" w14:textId="77777777" w:rsidR="006B3E56" w:rsidRPr="00770B03" w:rsidRDefault="006B3E56" w:rsidP="00B46D58">
      <w:pPr>
        <w:tabs>
          <w:tab w:val="left" w:pos="7371"/>
        </w:tabs>
        <w:spacing w:after="160"/>
        <w:ind w:left="3544" w:firstLine="3"/>
        <w:jc w:val="both"/>
        <w:rPr>
          <w:rFonts w:ascii="GHEA Grapalat" w:hAnsi="GHEA Grapalat"/>
          <w:sz w:val="16"/>
        </w:rPr>
      </w:pPr>
    </w:p>
    <w:p w14:paraId="4DF5391A"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39C6CF1"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30C32DE"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60835E7"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408D528" w14:textId="77777777" w:rsidR="00652A78" w:rsidRDefault="00123294">
      <w:pPr>
        <w:rPr>
          <w:ins w:id="6" w:author="Inesa Kocharyan" w:date="2021-09-01T14:04:00Z"/>
          <w:rFonts w:ascii="GHEA Grapalat" w:hAnsi="GHEA Grapalat"/>
          <w:b/>
        </w:rPr>
      </w:pPr>
      <w:r>
        <w:rPr>
          <w:rFonts w:ascii="GHEA Grapalat" w:hAnsi="GHEA Grapalat"/>
          <w:b/>
        </w:rPr>
        <w:br w:type="page"/>
      </w:r>
    </w:p>
    <w:p w14:paraId="51E62B48" w14:textId="77777777" w:rsidR="002B66A2" w:rsidRPr="009044F1" w:rsidRDefault="002B66A2" w:rsidP="002B66A2">
      <w:pPr>
        <w:pStyle w:val="Heading3"/>
        <w:keepNext w:val="0"/>
        <w:widowControl w:val="0"/>
        <w:spacing w:after="160" w:line="240" w:lineRule="auto"/>
        <w:ind w:firstLine="567"/>
        <w:jc w:val="right"/>
        <w:rPr>
          <w:rFonts w:ascii="GHEA Grapalat" w:hAnsi="GHEA Grapalat" w:cs="Arial"/>
          <w:b/>
          <w:i w:val="0"/>
          <w:sz w:val="24"/>
          <w:szCs w:val="24"/>
        </w:rPr>
      </w:pPr>
      <w:ins w:id="7" w:author="Inesa Kocharyan" w:date="2025-03-21T20:32:00Z">
        <w:r>
          <w:rPr>
            <w:rFonts w:ascii="GHEA Grapalat" w:hAnsi="GHEA Grapalat"/>
            <w:b/>
          </w:rPr>
          <w:lastRenderedPageBreak/>
          <w:br w:type="page"/>
        </w:r>
      </w:ins>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0B52F2">
        <w:rPr>
          <w:rFonts w:ascii="GHEA Grapalat" w:hAnsi="GHEA Grapalat"/>
          <w:b/>
          <w:i w:val="0"/>
          <w:sz w:val="24"/>
          <w:szCs w:val="24"/>
        </w:rPr>
        <w:t>1</w:t>
      </w:r>
    </w:p>
    <w:p w14:paraId="06175B80" w14:textId="2C5390C5" w:rsidR="002B66A2" w:rsidRPr="009044F1" w:rsidRDefault="002B66A2" w:rsidP="002B66A2">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4610FA">
        <w:rPr>
          <w:rFonts w:ascii="GHEA Grapalat" w:hAnsi="GHEA Grapalat"/>
          <w:b/>
          <w:sz w:val="24"/>
          <w:szCs w:val="24"/>
        </w:rPr>
        <w:t>HFF-GH-NPTcDzB -2025/4</w:t>
      </w:r>
      <w:r>
        <w:rPr>
          <w:rStyle w:val="FootnoteReference"/>
          <w:rFonts w:ascii="GHEA Grapalat" w:hAnsi="GHEA Grapalat"/>
          <w:b/>
          <w:sz w:val="24"/>
          <w:szCs w:val="24"/>
        </w:rPr>
        <w:footnoteReference w:customMarkFollows="1" w:id="11"/>
        <w:t>*</w:t>
      </w:r>
    </w:p>
    <w:p w14:paraId="491DF805" w14:textId="77777777" w:rsidR="002B66A2" w:rsidRPr="008C1FF8" w:rsidRDefault="002B66A2" w:rsidP="002B66A2">
      <w:pPr>
        <w:rPr>
          <w:rStyle w:val="ezkurwreuab5ozgtqnkl"/>
        </w:rPr>
      </w:pPr>
    </w:p>
    <w:p w14:paraId="1E241FE3" w14:textId="77777777" w:rsidR="00A80FC4" w:rsidRPr="002932F7" w:rsidRDefault="00A80FC4" w:rsidP="00A80FC4">
      <w:pPr>
        <w:pStyle w:val="BodyTextIndent3"/>
        <w:widowControl w:val="0"/>
        <w:jc w:val="center"/>
        <w:rPr>
          <w:rFonts w:ascii="GHEA Grapalat" w:hAnsi="GHEA Grapalat"/>
          <w:b/>
          <w:sz w:val="24"/>
          <w:szCs w:val="24"/>
        </w:rPr>
      </w:pPr>
      <w:r w:rsidRPr="002932F7">
        <w:rPr>
          <w:rFonts w:ascii="GHEA Grapalat" w:hAnsi="GHEA Grapalat"/>
          <w:b/>
          <w:sz w:val="24"/>
          <w:szCs w:val="24"/>
        </w:rPr>
        <w:t>Объявление*</w:t>
      </w:r>
    </w:p>
    <w:p w14:paraId="6AE7F804"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r w:rsidRPr="002932F7">
        <w:rPr>
          <w:rFonts w:ascii="GHEA Grapalat" w:hAnsi="GHEA Grapalat"/>
          <w:b/>
          <w:sz w:val="24"/>
          <w:szCs w:val="24"/>
        </w:rPr>
        <w:t>О соответствии квалификационному критерию "опыт работы"</w:t>
      </w:r>
    </w:p>
    <w:p w14:paraId="6022A644"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p>
    <w:p w14:paraId="2C515F70" w14:textId="77777777" w:rsidR="00A80FC4" w:rsidRPr="002932F7" w:rsidRDefault="00A80FC4" w:rsidP="00A80FC4">
      <w:pPr>
        <w:widowControl w:val="0"/>
        <w:jc w:val="both"/>
        <w:rPr>
          <w:rFonts w:ascii="GHEA Grapalat" w:hAnsi="GHEA Grapalat"/>
          <w:u w:val="single"/>
        </w:rPr>
      </w:pPr>
      <w:r w:rsidRPr="002932F7">
        <w:rPr>
          <w:rFonts w:ascii="GHEA Grapalat" w:hAnsi="GHEA Grapalat"/>
        </w:rPr>
        <w:t xml:space="preserve">___________________________________ представляет список договоров, </w:t>
      </w:r>
    </w:p>
    <w:p w14:paraId="48C71245" w14:textId="77777777" w:rsidR="00A80FC4" w:rsidRPr="002932F7" w:rsidRDefault="00A80FC4" w:rsidP="00A80FC4">
      <w:pPr>
        <w:widowControl w:val="0"/>
        <w:spacing w:after="120"/>
        <w:jc w:val="both"/>
        <w:rPr>
          <w:rFonts w:ascii="GHEA Grapalat" w:hAnsi="GHEA Grapalat"/>
          <w:vertAlign w:val="superscript"/>
        </w:rPr>
      </w:pPr>
      <w:r w:rsidRPr="002932F7">
        <w:rPr>
          <w:rFonts w:ascii="GHEA Grapalat" w:hAnsi="GHEA Grapalat"/>
          <w:vertAlign w:val="superscript"/>
        </w:rPr>
        <w:t xml:space="preserve">      наименование участника</w:t>
      </w:r>
    </w:p>
    <w:p w14:paraId="1814BEF4" w14:textId="7A7FDD80" w:rsidR="00A80FC4" w:rsidRPr="002932F7" w:rsidRDefault="00A80FC4" w:rsidP="00A80FC4">
      <w:pPr>
        <w:widowControl w:val="0"/>
        <w:jc w:val="both"/>
        <w:rPr>
          <w:rFonts w:ascii="GHEA Grapalat" w:hAnsi="GHEA Grapalat"/>
          <w:u w:val="single"/>
        </w:rPr>
      </w:pPr>
      <w:r>
        <w:rPr>
          <w:rFonts w:ascii="GHEA Grapalat" w:hAnsi="GHEA Grapalat"/>
        </w:rPr>
        <w:t>осуществленных в 2020-2025</w:t>
      </w:r>
      <w:r w:rsidRPr="002932F7">
        <w:rPr>
          <w:rFonts w:ascii="GHEA Grapalat" w:hAnsi="GHEA Grapalat"/>
        </w:rPr>
        <w:t xml:space="preserve"> гг.</w:t>
      </w:r>
    </w:p>
    <w:p w14:paraId="6EEE60F8"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p>
    <w:p w14:paraId="4A0AEB20" w14:textId="77777777" w:rsidR="00A80FC4" w:rsidRPr="002932F7" w:rsidRDefault="00A80FC4" w:rsidP="00A80FC4">
      <w:pPr>
        <w:pStyle w:val="BodyTextIndent3"/>
        <w:widowControl w:val="0"/>
        <w:spacing w:after="160" w:line="240" w:lineRule="auto"/>
        <w:ind w:firstLine="0"/>
        <w:jc w:val="center"/>
        <w:rPr>
          <w:rFonts w:ascii="GHEA Grapalat" w:hAnsi="GHEA Grapalat"/>
          <w:b/>
          <w:sz w:val="24"/>
          <w:szCs w:val="24"/>
        </w:rPr>
      </w:pPr>
      <w:r w:rsidRPr="002932F7">
        <w:rPr>
          <w:rFonts w:ascii="GHEA Grapalat" w:hAnsi="GHEA Grapalat"/>
          <w:b/>
          <w:sz w:val="24"/>
          <w:szCs w:val="24"/>
        </w:rPr>
        <w:t>Лот ----</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350"/>
        <w:gridCol w:w="1350"/>
        <w:gridCol w:w="2700"/>
        <w:gridCol w:w="4230"/>
      </w:tblGrid>
      <w:tr w:rsidR="00A80FC4" w:rsidRPr="002932F7" w14:paraId="17648BE7" w14:textId="77777777" w:rsidTr="00F25D73">
        <w:tc>
          <w:tcPr>
            <w:tcW w:w="10350" w:type="dxa"/>
            <w:gridSpan w:val="5"/>
            <w:vAlign w:val="center"/>
          </w:tcPr>
          <w:p w14:paraId="1FEB0D28" w14:textId="77777777" w:rsidR="00A80FC4" w:rsidRPr="002932F7" w:rsidRDefault="00A80FC4" w:rsidP="00F25D73">
            <w:pPr>
              <w:jc w:val="center"/>
              <w:rPr>
                <w:rFonts w:ascii="GHEA Grapalat" w:hAnsi="GHEA Grapalat" w:cs="Arial"/>
                <w:lang w:val="hy-AM"/>
              </w:rPr>
            </w:pPr>
            <w:r w:rsidRPr="002932F7">
              <w:rPr>
                <w:rFonts w:ascii="GHEA Grapalat" w:hAnsi="GHEA Grapalat" w:cs="Sylfaen"/>
              </w:rPr>
              <w:t>Контракты</w:t>
            </w:r>
            <w:r w:rsidRPr="002932F7">
              <w:rPr>
                <w:rFonts w:ascii="GHEA Grapalat" w:hAnsi="GHEA Grapalat" w:cs="Sylfaen"/>
                <w:lang w:val="hy-AM"/>
              </w:rPr>
              <w:t xml:space="preserve">* </w:t>
            </w:r>
          </w:p>
        </w:tc>
      </w:tr>
      <w:tr w:rsidR="00A80FC4" w:rsidRPr="002932F7" w14:paraId="51EAA172" w14:textId="77777777" w:rsidTr="00F25D73">
        <w:tc>
          <w:tcPr>
            <w:tcW w:w="10350" w:type="dxa"/>
            <w:gridSpan w:val="5"/>
            <w:vAlign w:val="center"/>
          </w:tcPr>
          <w:p w14:paraId="0757E4A1" w14:textId="77777777" w:rsidR="00A80FC4" w:rsidRPr="002932F7" w:rsidRDefault="00A80FC4" w:rsidP="00F25D73">
            <w:pPr>
              <w:jc w:val="center"/>
              <w:rPr>
                <w:rFonts w:ascii="GHEA Grapalat" w:hAnsi="GHEA Grapalat" w:cs="Sylfaen"/>
              </w:rPr>
            </w:pPr>
            <w:r w:rsidRPr="002932F7">
              <w:rPr>
                <w:rFonts w:ascii="GHEA Grapalat" w:hAnsi="GHEA Grapalat" w:cs="Sylfaen"/>
              </w:rPr>
              <w:t>На анологичные</w:t>
            </w:r>
            <w:r w:rsidRPr="002932F7">
              <w:rPr>
                <w:rFonts w:ascii="GHEA Grapalat" w:hAnsi="GHEA Grapalat"/>
                <w:sz w:val="16"/>
                <w:szCs w:val="16"/>
              </w:rPr>
              <w:t>#</w:t>
            </w:r>
            <w:r w:rsidRPr="002932F7">
              <w:rPr>
                <w:rFonts w:ascii="GHEA Grapalat" w:hAnsi="GHEA Grapalat" w:cs="Sylfaen"/>
              </w:rPr>
              <w:t xml:space="preserve"> проекты  </w:t>
            </w:r>
          </w:p>
        </w:tc>
      </w:tr>
      <w:tr w:rsidR="00A80FC4" w:rsidRPr="002932F7" w14:paraId="177BD1EF" w14:textId="77777777" w:rsidTr="00F25D73">
        <w:tc>
          <w:tcPr>
            <w:tcW w:w="720" w:type="dxa"/>
          </w:tcPr>
          <w:p w14:paraId="31406BA8" w14:textId="77777777" w:rsidR="00A80FC4" w:rsidRPr="002932F7" w:rsidRDefault="00A80FC4" w:rsidP="00F25D73">
            <w:pPr>
              <w:jc w:val="center"/>
              <w:rPr>
                <w:rFonts w:ascii="GHEA Grapalat" w:hAnsi="GHEA Grapalat" w:cs="Arial Armenian"/>
                <w:sz w:val="20"/>
                <w:lang w:val="hy-AM"/>
              </w:rPr>
            </w:pPr>
            <w:r w:rsidRPr="002932F7">
              <w:rPr>
                <w:rFonts w:ascii="GHEA Grapalat" w:hAnsi="GHEA Grapalat" w:cs="Arial Armenian"/>
                <w:sz w:val="20"/>
              </w:rPr>
              <w:t>N</w:t>
            </w:r>
            <w:r w:rsidRPr="002932F7">
              <w:rPr>
                <w:rFonts w:ascii="GHEA Grapalat" w:hAnsi="GHEA Grapalat" w:cs="Arial Armenian"/>
                <w:sz w:val="20"/>
                <w:lang w:val="hy-AM"/>
              </w:rPr>
              <w:t>**</w:t>
            </w:r>
          </w:p>
        </w:tc>
        <w:tc>
          <w:tcPr>
            <w:tcW w:w="1350" w:type="dxa"/>
          </w:tcPr>
          <w:p w14:paraId="0F6ECC53" w14:textId="77777777" w:rsidR="00A80FC4" w:rsidRPr="002932F7" w:rsidRDefault="00A80FC4" w:rsidP="00F25D73">
            <w:pPr>
              <w:jc w:val="center"/>
              <w:rPr>
                <w:rFonts w:ascii="GHEA Grapalat" w:hAnsi="GHEA Grapalat" w:cs="Arial Armenian"/>
                <w:sz w:val="20"/>
              </w:rPr>
            </w:pPr>
            <w:r w:rsidRPr="002932F7">
              <w:rPr>
                <w:rFonts w:ascii="GHEA Grapalat" w:hAnsi="GHEA Grapalat" w:cs="Sylfaen"/>
                <w:sz w:val="20"/>
              </w:rPr>
              <w:t>Год</w:t>
            </w:r>
          </w:p>
        </w:tc>
        <w:tc>
          <w:tcPr>
            <w:tcW w:w="1350" w:type="dxa"/>
          </w:tcPr>
          <w:p w14:paraId="28A139C9" w14:textId="77777777" w:rsidR="00A80FC4" w:rsidRPr="002932F7" w:rsidRDefault="00A80FC4" w:rsidP="00F25D73">
            <w:pPr>
              <w:jc w:val="center"/>
              <w:rPr>
                <w:rFonts w:ascii="GHEA Grapalat" w:hAnsi="GHEA Grapalat" w:cs="Arial Armenian"/>
                <w:sz w:val="20"/>
              </w:rPr>
            </w:pPr>
            <w:r w:rsidRPr="002932F7">
              <w:rPr>
                <w:rFonts w:ascii="GHEA Grapalat" w:hAnsi="GHEA Grapalat" w:cs="Sylfaen"/>
                <w:sz w:val="20"/>
              </w:rPr>
              <w:t>Сумма</w:t>
            </w:r>
          </w:p>
        </w:tc>
        <w:tc>
          <w:tcPr>
            <w:tcW w:w="2700" w:type="dxa"/>
          </w:tcPr>
          <w:p w14:paraId="4C329F3F" w14:textId="77777777" w:rsidR="00A80FC4" w:rsidRPr="002932F7" w:rsidRDefault="00A80FC4" w:rsidP="00F25D73">
            <w:pPr>
              <w:jc w:val="center"/>
              <w:rPr>
                <w:rFonts w:ascii="GHEA Grapalat" w:hAnsi="GHEA Grapalat" w:cs="Arial"/>
                <w:sz w:val="20"/>
              </w:rPr>
            </w:pPr>
            <w:r w:rsidRPr="002932F7">
              <w:rPr>
                <w:rFonts w:ascii="GHEA Grapalat" w:hAnsi="GHEA Grapalat" w:cs="Sylfaen"/>
                <w:sz w:val="20"/>
              </w:rPr>
              <w:t xml:space="preserve">Наименование </w:t>
            </w:r>
            <w:r>
              <w:rPr>
                <w:rFonts w:ascii="GHEA Grapalat" w:hAnsi="GHEA Grapalat" w:cs="Sylfaen"/>
                <w:sz w:val="20"/>
              </w:rPr>
              <w:t>и описание</w:t>
            </w:r>
          </w:p>
        </w:tc>
        <w:tc>
          <w:tcPr>
            <w:tcW w:w="4230" w:type="dxa"/>
            <w:vAlign w:val="center"/>
          </w:tcPr>
          <w:p w14:paraId="4D141BD0" w14:textId="77777777" w:rsidR="00A80FC4" w:rsidRPr="002932F7" w:rsidRDefault="00A80FC4" w:rsidP="00F25D73">
            <w:pPr>
              <w:jc w:val="center"/>
              <w:rPr>
                <w:rFonts w:ascii="GHEA Grapalat" w:hAnsi="GHEA Grapalat" w:cs="Sylfaen"/>
                <w:sz w:val="20"/>
              </w:rPr>
            </w:pPr>
            <w:r>
              <w:rPr>
                <w:rFonts w:ascii="GHEA Grapalat" w:hAnsi="GHEA Grapalat" w:cs="Sylfaen"/>
                <w:sz w:val="20"/>
              </w:rPr>
              <w:t>ЗаказчикНаименование и к</w:t>
            </w:r>
            <w:r w:rsidRPr="002932F7">
              <w:rPr>
                <w:rFonts w:ascii="GHEA Grapalat" w:hAnsi="GHEA Grapalat" w:cs="Sylfaen"/>
                <w:sz w:val="20"/>
              </w:rPr>
              <w:t>онтактные данные заказчика</w:t>
            </w:r>
          </w:p>
        </w:tc>
      </w:tr>
      <w:tr w:rsidR="00A80FC4" w:rsidRPr="002932F7" w14:paraId="119B269A" w14:textId="77777777" w:rsidTr="00F25D73">
        <w:tc>
          <w:tcPr>
            <w:tcW w:w="720" w:type="dxa"/>
            <w:vAlign w:val="center"/>
          </w:tcPr>
          <w:p w14:paraId="0431695D" w14:textId="77777777" w:rsidR="00A80FC4" w:rsidRPr="002932F7" w:rsidRDefault="00A80FC4" w:rsidP="00F25D73">
            <w:pPr>
              <w:rPr>
                <w:rFonts w:ascii="GHEA Grapalat" w:hAnsi="GHEA Grapalat"/>
                <w:lang w:val="hy-AM"/>
              </w:rPr>
            </w:pPr>
          </w:p>
        </w:tc>
        <w:tc>
          <w:tcPr>
            <w:tcW w:w="1350" w:type="dxa"/>
            <w:vAlign w:val="center"/>
          </w:tcPr>
          <w:p w14:paraId="76A3B65A" w14:textId="77777777" w:rsidR="00A80FC4" w:rsidRPr="002932F7" w:rsidRDefault="00A80FC4" w:rsidP="00F25D73">
            <w:pPr>
              <w:rPr>
                <w:rFonts w:ascii="GHEA Grapalat" w:hAnsi="GHEA Grapalat"/>
                <w:lang w:val="hy-AM"/>
              </w:rPr>
            </w:pPr>
          </w:p>
        </w:tc>
        <w:tc>
          <w:tcPr>
            <w:tcW w:w="1350" w:type="dxa"/>
            <w:vAlign w:val="center"/>
          </w:tcPr>
          <w:p w14:paraId="019782ED" w14:textId="77777777" w:rsidR="00A80FC4" w:rsidRPr="002932F7" w:rsidRDefault="00A80FC4" w:rsidP="00F25D73">
            <w:pPr>
              <w:rPr>
                <w:rFonts w:ascii="GHEA Grapalat" w:hAnsi="GHEA Grapalat"/>
                <w:lang w:val="hy-AM"/>
              </w:rPr>
            </w:pPr>
          </w:p>
        </w:tc>
        <w:tc>
          <w:tcPr>
            <w:tcW w:w="2700" w:type="dxa"/>
            <w:vAlign w:val="center"/>
          </w:tcPr>
          <w:p w14:paraId="2C8664B0" w14:textId="77777777" w:rsidR="00A80FC4" w:rsidRPr="002932F7" w:rsidRDefault="00A80FC4" w:rsidP="00F25D73">
            <w:pPr>
              <w:ind w:firstLine="567"/>
              <w:jc w:val="center"/>
              <w:rPr>
                <w:rFonts w:ascii="GHEA Grapalat" w:hAnsi="GHEA Grapalat" w:cs="Arial Armenian"/>
                <w:lang w:val="hy-AM"/>
              </w:rPr>
            </w:pPr>
          </w:p>
        </w:tc>
        <w:tc>
          <w:tcPr>
            <w:tcW w:w="4230" w:type="dxa"/>
          </w:tcPr>
          <w:p w14:paraId="3AD17C52" w14:textId="77777777" w:rsidR="00A80FC4" w:rsidRPr="002932F7" w:rsidRDefault="00A80FC4" w:rsidP="00F25D73">
            <w:pPr>
              <w:ind w:firstLine="567"/>
              <w:jc w:val="center"/>
              <w:rPr>
                <w:rFonts w:ascii="GHEA Grapalat" w:hAnsi="GHEA Grapalat" w:cs="Arial Armenian"/>
                <w:lang w:val="hy-AM"/>
              </w:rPr>
            </w:pPr>
          </w:p>
        </w:tc>
      </w:tr>
      <w:tr w:rsidR="00A80FC4" w:rsidRPr="002932F7" w14:paraId="3BFA69FF" w14:textId="77777777" w:rsidTr="00F25D73">
        <w:tc>
          <w:tcPr>
            <w:tcW w:w="720" w:type="dxa"/>
            <w:vAlign w:val="center"/>
          </w:tcPr>
          <w:p w14:paraId="0824A4C9" w14:textId="77777777" w:rsidR="00A80FC4" w:rsidRPr="002932F7" w:rsidRDefault="00A80FC4" w:rsidP="00F25D73">
            <w:pPr>
              <w:rPr>
                <w:rFonts w:ascii="GHEA Grapalat" w:hAnsi="GHEA Grapalat"/>
                <w:lang w:val="hy-AM"/>
              </w:rPr>
            </w:pPr>
          </w:p>
        </w:tc>
        <w:tc>
          <w:tcPr>
            <w:tcW w:w="1350" w:type="dxa"/>
            <w:vAlign w:val="center"/>
          </w:tcPr>
          <w:p w14:paraId="00D26766" w14:textId="77777777" w:rsidR="00A80FC4" w:rsidRPr="002932F7" w:rsidRDefault="00A80FC4" w:rsidP="00F25D73">
            <w:pPr>
              <w:rPr>
                <w:rFonts w:ascii="GHEA Grapalat" w:hAnsi="GHEA Grapalat"/>
                <w:lang w:val="hy-AM"/>
              </w:rPr>
            </w:pPr>
          </w:p>
        </w:tc>
        <w:tc>
          <w:tcPr>
            <w:tcW w:w="1350" w:type="dxa"/>
            <w:vAlign w:val="center"/>
          </w:tcPr>
          <w:p w14:paraId="22D56642" w14:textId="77777777" w:rsidR="00A80FC4" w:rsidRPr="002932F7" w:rsidRDefault="00A80FC4" w:rsidP="00F25D73">
            <w:pPr>
              <w:rPr>
                <w:rFonts w:ascii="GHEA Grapalat" w:hAnsi="GHEA Grapalat"/>
                <w:lang w:val="hy-AM"/>
              </w:rPr>
            </w:pPr>
          </w:p>
        </w:tc>
        <w:tc>
          <w:tcPr>
            <w:tcW w:w="2700" w:type="dxa"/>
            <w:vAlign w:val="center"/>
          </w:tcPr>
          <w:p w14:paraId="6FC0C046" w14:textId="77777777" w:rsidR="00A80FC4" w:rsidRPr="002932F7" w:rsidRDefault="00A80FC4" w:rsidP="00F25D73">
            <w:pPr>
              <w:ind w:firstLine="567"/>
              <w:jc w:val="center"/>
              <w:rPr>
                <w:rFonts w:ascii="GHEA Grapalat" w:hAnsi="GHEA Grapalat" w:cs="Arial Armenian"/>
                <w:lang w:val="hy-AM"/>
              </w:rPr>
            </w:pPr>
          </w:p>
        </w:tc>
        <w:tc>
          <w:tcPr>
            <w:tcW w:w="4230" w:type="dxa"/>
          </w:tcPr>
          <w:p w14:paraId="509D4204" w14:textId="77777777" w:rsidR="00A80FC4" w:rsidRPr="002932F7" w:rsidRDefault="00A80FC4" w:rsidP="00F25D73">
            <w:pPr>
              <w:ind w:firstLine="567"/>
              <w:jc w:val="center"/>
              <w:rPr>
                <w:rFonts w:ascii="GHEA Grapalat" w:hAnsi="GHEA Grapalat" w:cs="Arial Armenian"/>
                <w:lang w:val="hy-AM"/>
              </w:rPr>
            </w:pPr>
          </w:p>
        </w:tc>
      </w:tr>
      <w:tr w:rsidR="00A80FC4" w:rsidRPr="002932F7" w14:paraId="647A9DC6" w14:textId="77777777" w:rsidTr="00F25D73">
        <w:tc>
          <w:tcPr>
            <w:tcW w:w="720" w:type="dxa"/>
            <w:vAlign w:val="center"/>
          </w:tcPr>
          <w:p w14:paraId="10C12D9D" w14:textId="77777777" w:rsidR="00A80FC4" w:rsidRPr="002932F7" w:rsidRDefault="00A80FC4" w:rsidP="00F25D73">
            <w:pPr>
              <w:rPr>
                <w:rFonts w:ascii="GHEA Grapalat" w:hAnsi="GHEA Grapalat"/>
                <w:lang w:val="hy-AM"/>
              </w:rPr>
            </w:pPr>
          </w:p>
        </w:tc>
        <w:tc>
          <w:tcPr>
            <w:tcW w:w="1350" w:type="dxa"/>
            <w:vAlign w:val="center"/>
          </w:tcPr>
          <w:p w14:paraId="5DFF8892" w14:textId="77777777" w:rsidR="00A80FC4" w:rsidRPr="002932F7" w:rsidRDefault="00A80FC4" w:rsidP="00F25D73">
            <w:pPr>
              <w:rPr>
                <w:rFonts w:ascii="GHEA Grapalat" w:hAnsi="GHEA Grapalat"/>
                <w:lang w:val="hy-AM"/>
              </w:rPr>
            </w:pPr>
          </w:p>
        </w:tc>
        <w:tc>
          <w:tcPr>
            <w:tcW w:w="1350" w:type="dxa"/>
            <w:vAlign w:val="center"/>
          </w:tcPr>
          <w:p w14:paraId="2F272D25" w14:textId="77777777" w:rsidR="00A80FC4" w:rsidRPr="002932F7" w:rsidRDefault="00A80FC4" w:rsidP="00F25D73">
            <w:pPr>
              <w:rPr>
                <w:rFonts w:ascii="GHEA Grapalat" w:hAnsi="GHEA Grapalat"/>
                <w:lang w:val="hy-AM"/>
              </w:rPr>
            </w:pPr>
          </w:p>
        </w:tc>
        <w:tc>
          <w:tcPr>
            <w:tcW w:w="2700" w:type="dxa"/>
            <w:vAlign w:val="center"/>
          </w:tcPr>
          <w:p w14:paraId="0CFBB1B2" w14:textId="77777777" w:rsidR="00A80FC4" w:rsidRPr="002932F7" w:rsidRDefault="00A80FC4" w:rsidP="00F25D73">
            <w:pPr>
              <w:ind w:firstLine="567"/>
              <w:jc w:val="center"/>
              <w:rPr>
                <w:rFonts w:ascii="GHEA Grapalat" w:hAnsi="GHEA Grapalat" w:cs="Arial Armenian"/>
                <w:lang w:val="hy-AM"/>
              </w:rPr>
            </w:pPr>
          </w:p>
        </w:tc>
        <w:tc>
          <w:tcPr>
            <w:tcW w:w="4230" w:type="dxa"/>
          </w:tcPr>
          <w:p w14:paraId="2EDCB78E" w14:textId="77777777" w:rsidR="00A80FC4" w:rsidRPr="002932F7" w:rsidRDefault="00A80FC4" w:rsidP="00F25D73">
            <w:pPr>
              <w:ind w:firstLine="567"/>
              <w:jc w:val="center"/>
              <w:rPr>
                <w:rFonts w:ascii="GHEA Grapalat" w:hAnsi="GHEA Grapalat" w:cs="Arial Armenian"/>
                <w:lang w:val="hy-AM"/>
              </w:rPr>
            </w:pPr>
          </w:p>
        </w:tc>
      </w:tr>
      <w:tr w:rsidR="00A80FC4" w:rsidRPr="002932F7" w14:paraId="62FB61AB" w14:textId="77777777" w:rsidTr="00F25D73">
        <w:tc>
          <w:tcPr>
            <w:tcW w:w="720" w:type="dxa"/>
            <w:vAlign w:val="center"/>
          </w:tcPr>
          <w:p w14:paraId="4F0390F1" w14:textId="77777777" w:rsidR="00A80FC4" w:rsidRPr="002932F7" w:rsidRDefault="00A80FC4" w:rsidP="00F25D73">
            <w:pPr>
              <w:rPr>
                <w:rFonts w:ascii="GHEA Grapalat" w:hAnsi="GHEA Grapalat"/>
                <w:lang w:val="hy-AM"/>
              </w:rPr>
            </w:pPr>
          </w:p>
        </w:tc>
        <w:tc>
          <w:tcPr>
            <w:tcW w:w="1350" w:type="dxa"/>
            <w:vAlign w:val="center"/>
          </w:tcPr>
          <w:p w14:paraId="56DC497D" w14:textId="77777777" w:rsidR="00A80FC4" w:rsidRPr="002932F7" w:rsidRDefault="00A80FC4" w:rsidP="00F25D73">
            <w:pPr>
              <w:rPr>
                <w:rFonts w:ascii="GHEA Grapalat" w:hAnsi="GHEA Grapalat"/>
                <w:lang w:val="hy-AM"/>
              </w:rPr>
            </w:pPr>
          </w:p>
        </w:tc>
        <w:tc>
          <w:tcPr>
            <w:tcW w:w="1350" w:type="dxa"/>
            <w:vAlign w:val="center"/>
          </w:tcPr>
          <w:p w14:paraId="5BFC1561" w14:textId="77777777" w:rsidR="00A80FC4" w:rsidRPr="002932F7" w:rsidRDefault="00A80FC4" w:rsidP="00F25D73">
            <w:pPr>
              <w:rPr>
                <w:rFonts w:ascii="GHEA Grapalat" w:hAnsi="GHEA Grapalat"/>
                <w:lang w:val="hy-AM"/>
              </w:rPr>
            </w:pPr>
          </w:p>
        </w:tc>
        <w:tc>
          <w:tcPr>
            <w:tcW w:w="2700" w:type="dxa"/>
            <w:vAlign w:val="center"/>
          </w:tcPr>
          <w:p w14:paraId="70CD0353" w14:textId="77777777" w:rsidR="00A80FC4" w:rsidRPr="002932F7" w:rsidRDefault="00A80FC4" w:rsidP="00F25D73">
            <w:pPr>
              <w:ind w:firstLine="567"/>
              <w:jc w:val="center"/>
              <w:rPr>
                <w:rFonts w:ascii="GHEA Grapalat" w:hAnsi="GHEA Grapalat" w:cs="Arial Armenian"/>
                <w:lang w:val="hy-AM"/>
              </w:rPr>
            </w:pPr>
          </w:p>
        </w:tc>
        <w:tc>
          <w:tcPr>
            <w:tcW w:w="4230" w:type="dxa"/>
          </w:tcPr>
          <w:p w14:paraId="0405863C" w14:textId="77777777" w:rsidR="00A80FC4" w:rsidRPr="002932F7" w:rsidRDefault="00A80FC4" w:rsidP="00F25D73">
            <w:pPr>
              <w:ind w:firstLine="567"/>
              <w:jc w:val="center"/>
              <w:rPr>
                <w:rFonts w:ascii="GHEA Grapalat" w:hAnsi="GHEA Grapalat" w:cs="Arial Armenian"/>
                <w:lang w:val="hy-AM"/>
              </w:rPr>
            </w:pPr>
          </w:p>
        </w:tc>
      </w:tr>
      <w:tr w:rsidR="00A80FC4" w:rsidRPr="002932F7" w14:paraId="3DBE3B07" w14:textId="77777777" w:rsidTr="00F25D73">
        <w:tc>
          <w:tcPr>
            <w:tcW w:w="720" w:type="dxa"/>
            <w:vAlign w:val="center"/>
          </w:tcPr>
          <w:p w14:paraId="60DECDF6" w14:textId="77777777" w:rsidR="00A80FC4" w:rsidRPr="002932F7" w:rsidRDefault="00A80FC4" w:rsidP="00F25D73">
            <w:pPr>
              <w:rPr>
                <w:rFonts w:ascii="GHEA Grapalat" w:hAnsi="GHEA Grapalat" w:cs="Sylfaen"/>
                <w:lang w:val="hy-AM"/>
              </w:rPr>
            </w:pPr>
          </w:p>
        </w:tc>
        <w:tc>
          <w:tcPr>
            <w:tcW w:w="1350" w:type="dxa"/>
            <w:vAlign w:val="center"/>
          </w:tcPr>
          <w:p w14:paraId="5E904556" w14:textId="77777777" w:rsidR="00A80FC4" w:rsidRPr="002932F7" w:rsidRDefault="00A80FC4" w:rsidP="00F25D73">
            <w:pPr>
              <w:rPr>
                <w:rFonts w:ascii="GHEA Grapalat" w:hAnsi="GHEA Grapalat" w:cs="Sylfaen"/>
                <w:lang w:val="hy-AM"/>
              </w:rPr>
            </w:pPr>
          </w:p>
        </w:tc>
        <w:tc>
          <w:tcPr>
            <w:tcW w:w="1350" w:type="dxa"/>
            <w:vAlign w:val="center"/>
          </w:tcPr>
          <w:p w14:paraId="5FC0CE74" w14:textId="77777777" w:rsidR="00A80FC4" w:rsidRPr="002932F7" w:rsidRDefault="00A80FC4" w:rsidP="00F25D73">
            <w:pPr>
              <w:rPr>
                <w:rFonts w:ascii="GHEA Grapalat" w:hAnsi="GHEA Grapalat" w:cs="Sylfaen"/>
                <w:lang w:val="hy-AM"/>
              </w:rPr>
            </w:pPr>
          </w:p>
        </w:tc>
        <w:tc>
          <w:tcPr>
            <w:tcW w:w="2700" w:type="dxa"/>
            <w:vAlign w:val="center"/>
          </w:tcPr>
          <w:p w14:paraId="02BD2CA8" w14:textId="77777777" w:rsidR="00A80FC4" w:rsidRPr="002932F7" w:rsidRDefault="00A80FC4" w:rsidP="00F25D73">
            <w:pPr>
              <w:ind w:firstLine="567"/>
              <w:jc w:val="center"/>
              <w:rPr>
                <w:rFonts w:ascii="GHEA Grapalat" w:hAnsi="GHEA Grapalat" w:cs="Arial Armenian"/>
                <w:lang w:val="hy-AM"/>
              </w:rPr>
            </w:pPr>
          </w:p>
        </w:tc>
        <w:tc>
          <w:tcPr>
            <w:tcW w:w="4230" w:type="dxa"/>
          </w:tcPr>
          <w:p w14:paraId="2E66EDD1" w14:textId="77777777" w:rsidR="00A80FC4" w:rsidRPr="002932F7" w:rsidRDefault="00A80FC4" w:rsidP="00F25D73">
            <w:pPr>
              <w:ind w:firstLine="567"/>
              <w:jc w:val="center"/>
              <w:rPr>
                <w:rFonts w:ascii="GHEA Grapalat" w:hAnsi="GHEA Grapalat" w:cs="Arial Armenian"/>
                <w:lang w:val="hy-AM"/>
              </w:rPr>
            </w:pPr>
          </w:p>
        </w:tc>
      </w:tr>
      <w:tr w:rsidR="00A80FC4" w:rsidRPr="002932F7" w14:paraId="757A1179" w14:textId="77777777" w:rsidTr="00F25D73">
        <w:tc>
          <w:tcPr>
            <w:tcW w:w="720" w:type="dxa"/>
            <w:vAlign w:val="center"/>
          </w:tcPr>
          <w:p w14:paraId="45EB4CB1" w14:textId="77777777" w:rsidR="00A80FC4" w:rsidRPr="002932F7" w:rsidRDefault="00A80FC4" w:rsidP="00F25D73">
            <w:pPr>
              <w:rPr>
                <w:rFonts w:ascii="GHEA Grapalat" w:hAnsi="GHEA Grapalat" w:cs="Sylfaen"/>
                <w:lang w:val="hy-AM"/>
              </w:rPr>
            </w:pPr>
          </w:p>
        </w:tc>
        <w:tc>
          <w:tcPr>
            <w:tcW w:w="1350" w:type="dxa"/>
            <w:vAlign w:val="center"/>
          </w:tcPr>
          <w:p w14:paraId="6EE9F146" w14:textId="77777777" w:rsidR="00A80FC4" w:rsidRPr="002932F7" w:rsidRDefault="00A80FC4" w:rsidP="00F25D73">
            <w:pPr>
              <w:rPr>
                <w:rFonts w:ascii="GHEA Grapalat" w:hAnsi="GHEA Grapalat" w:cs="Sylfaen"/>
                <w:lang w:val="hy-AM"/>
              </w:rPr>
            </w:pPr>
          </w:p>
        </w:tc>
        <w:tc>
          <w:tcPr>
            <w:tcW w:w="1350" w:type="dxa"/>
            <w:vAlign w:val="center"/>
          </w:tcPr>
          <w:p w14:paraId="1FD9F581" w14:textId="77777777" w:rsidR="00A80FC4" w:rsidRPr="002932F7" w:rsidRDefault="00A80FC4" w:rsidP="00F25D73">
            <w:pPr>
              <w:rPr>
                <w:rFonts w:ascii="GHEA Grapalat" w:hAnsi="GHEA Grapalat" w:cs="Sylfaen"/>
                <w:lang w:val="hy-AM"/>
              </w:rPr>
            </w:pPr>
          </w:p>
        </w:tc>
        <w:tc>
          <w:tcPr>
            <w:tcW w:w="2700" w:type="dxa"/>
            <w:vAlign w:val="center"/>
          </w:tcPr>
          <w:p w14:paraId="07AC1F12" w14:textId="77777777" w:rsidR="00A80FC4" w:rsidRPr="002932F7" w:rsidRDefault="00A80FC4" w:rsidP="00F25D73">
            <w:pPr>
              <w:ind w:firstLine="567"/>
              <w:jc w:val="center"/>
              <w:rPr>
                <w:rFonts w:ascii="GHEA Grapalat" w:hAnsi="GHEA Grapalat" w:cs="Arial Armenian"/>
                <w:lang w:val="hy-AM"/>
              </w:rPr>
            </w:pPr>
          </w:p>
        </w:tc>
        <w:tc>
          <w:tcPr>
            <w:tcW w:w="4230" w:type="dxa"/>
          </w:tcPr>
          <w:p w14:paraId="7130BAC5" w14:textId="77777777" w:rsidR="00A80FC4" w:rsidRPr="002932F7" w:rsidRDefault="00A80FC4" w:rsidP="00F25D73">
            <w:pPr>
              <w:ind w:firstLine="567"/>
              <w:jc w:val="center"/>
              <w:rPr>
                <w:rFonts w:ascii="GHEA Grapalat" w:hAnsi="GHEA Grapalat" w:cs="Arial Armenian"/>
                <w:lang w:val="hy-AM"/>
              </w:rPr>
            </w:pPr>
          </w:p>
        </w:tc>
      </w:tr>
    </w:tbl>
    <w:p w14:paraId="66FD3D2D" w14:textId="77777777" w:rsidR="00A80FC4" w:rsidRPr="002932F7" w:rsidRDefault="00A80FC4" w:rsidP="00A80FC4">
      <w:pPr>
        <w:widowControl w:val="0"/>
        <w:ind w:firstLine="375"/>
        <w:jc w:val="both"/>
        <w:rPr>
          <w:rFonts w:ascii="GHEA Grapalat" w:hAnsi="GHEA Grapalat"/>
        </w:rPr>
      </w:pPr>
    </w:p>
    <w:p w14:paraId="1C20C8AF" w14:textId="77777777" w:rsidR="00A80FC4" w:rsidRPr="002932F7" w:rsidRDefault="00A80FC4" w:rsidP="00A80FC4">
      <w:pPr>
        <w:widowControl w:val="0"/>
        <w:jc w:val="both"/>
        <w:rPr>
          <w:rFonts w:ascii="GHEA Grapalat" w:hAnsi="GHEA Grapalat"/>
          <w:u w:val="single"/>
        </w:rPr>
      </w:pPr>
      <w:r w:rsidRPr="002932F7">
        <w:rPr>
          <w:rFonts w:ascii="GHEA Grapalat" w:hAnsi="GHEA Grapalat"/>
        </w:rPr>
        <w:t>___________________________________ заявляет и заверяет, что</w:t>
      </w:r>
      <w:r>
        <w:rPr>
          <w:rFonts w:ascii="GHEA Grapalat" w:hAnsi="GHEA Grapalat"/>
        </w:rPr>
        <w:t xml:space="preserve"> соответствует </w:t>
      </w:r>
    </w:p>
    <w:p w14:paraId="30BF932E" w14:textId="77777777" w:rsidR="00A80FC4" w:rsidRDefault="00A80FC4" w:rsidP="00A80FC4">
      <w:pPr>
        <w:widowControl w:val="0"/>
        <w:spacing w:after="120"/>
        <w:jc w:val="both"/>
        <w:rPr>
          <w:rFonts w:ascii="GHEA Grapalat" w:hAnsi="GHEA Grapalat"/>
          <w:vertAlign w:val="superscript"/>
        </w:rPr>
      </w:pPr>
      <w:r w:rsidRPr="002932F7">
        <w:rPr>
          <w:rFonts w:ascii="GHEA Grapalat" w:hAnsi="GHEA Grapalat"/>
          <w:vertAlign w:val="superscript"/>
        </w:rPr>
        <w:t xml:space="preserve">      наименование участника</w:t>
      </w:r>
    </w:p>
    <w:p w14:paraId="407E08A1" w14:textId="2F50DF71" w:rsidR="00A80FC4" w:rsidRPr="00235353" w:rsidRDefault="00A80FC4" w:rsidP="00A80FC4">
      <w:pPr>
        <w:widowControl w:val="0"/>
        <w:spacing w:after="120"/>
        <w:jc w:val="both"/>
        <w:rPr>
          <w:rFonts w:ascii="GHEA Grapalat" w:hAnsi="GHEA Grapalat"/>
          <w:vertAlign w:val="superscript"/>
        </w:rPr>
      </w:pPr>
      <w:r w:rsidRPr="00235353">
        <w:rPr>
          <w:rFonts w:ascii="GHEA Grapalat" w:hAnsi="GHEA Grapalat"/>
        </w:rPr>
        <w:t xml:space="preserve"> требованиям квалификационных критериев, определенных в приглашении на участие в открытом конкурсе по коду </w:t>
      </w:r>
      <w:r w:rsidR="004610FA">
        <w:rPr>
          <w:rFonts w:ascii="GHEA Grapalat" w:hAnsi="GHEA Grapalat"/>
          <w:b/>
        </w:rPr>
        <w:t>HFF-GH-NPTcDzB -2025/4</w:t>
      </w:r>
      <w:r w:rsidRPr="00235353">
        <w:rPr>
          <w:rFonts w:ascii="GHEA Grapalat" w:hAnsi="GHEA Grapalat"/>
        </w:rPr>
        <w:t xml:space="preserve">, и представляет в </w:t>
      </w:r>
      <w:r w:rsidRPr="00235353">
        <w:rPr>
          <w:rFonts w:ascii="GHEA Grapalat" w:hAnsi="GHEA Grapalat"/>
        </w:rPr>
        <w:lastRenderedPageBreak/>
        <w:t>приложении копии исполненного контракта (контрактов, договоров), а также для оценки Надлежащее исполнение настоящего договора (контрактов, соглашений) сторонами данного договора подтверждается: копией акта, удостоверяющего исполнение договора в установленный срок (протокол сдачи-приемки и т.п.) или письменное заверение стороны принявший исполнение данного договора.</w:t>
      </w:r>
    </w:p>
    <w:p w14:paraId="3E1DD5D1" w14:textId="77777777" w:rsidR="00A80FC4" w:rsidRPr="002932F7" w:rsidRDefault="00A80FC4" w:rsidP="00A80FC4">
      <w:pPr>
        <w:widowControl w:val="0"/>
        <w:ind w:firstLine="375"/>
        <w:jc w:val="both"/>
        <w:rPr>
          <w:rFonts w:ascii="GHEA Grapalat" w:hAnsi="GHEA Grapalat"/>
        </w:rPr>
      </w:pPr>
    </w:p>
    <w:p w14:paraId="19A077CA" w14:textId="77777777" w:rsidR="00A80FC4" w:rsidRPr="002932F7" w:rsidRDefault="00A80FC4" w:rsidP="00A80FC4">
      <w:pPr>
        <w:jc w:val="both"/>
        <w:rPr>
          <w:rFonts w:ascii="GHEA Grapalat" w:hAnsi="GHEA Grapalat"/>
        </w:rPr>
      </w:pPr>
      <w:r w:rsidRPr="002932F7">
        <w:rPr>
          <w:rFonts w:ascii="GHEA Grapalat" w:hAnsi="GHEA Grapalat"/>
        </w:rPr>
        <w:t>_______________________________________________</w:t>
      </w:r>
      <w:r w:rsidRPr="002932F7">
        <w:rPr>
          <w:rFonts w:ascii="GHEA Grapalat" w:hAnsi="GHEA Grapalat"/>
        </w:rPr>
        <w:tab/>
        <w:t>_____________________</w:t>
      </w:r>
    </w:p>
    <w:p w14:paraId="3C203116" w14:textId="77777777" w:rsidR="00A80FC4" w:rsidRPr="002932F7" w:rsidRDefault="00A80FC4" w:rsidP="00A80FC4">
      <w:pPr>
        <w:tabs>
          <w:tab w:val="left" w:pos="7230"/>
        </w:tabs>
        <w:ind w:left="851"/>
        <w:jc w:val="both"/>
        <w:rPr>
          <w:rFonts w:ascii="GHEA Grapalat" w:hAnsi="GHEA Grapalat"/>
          <w:sz w:val="16"/>
        </w:rPr>
      </w:pPr>
      <w:r w:rsidRPr="002932F7">
        <w:rPr>
          <w:rFonts w:ascii="GHEA Grapalat" w:hAnsi="GHEA Grapalat"/>
          <w:sz w:val="16"/>
        </w:rPr>
        <w:t>наименование участника (должность,</w:t>
      </w:r>
      <w:r w:rsidRPr="002932F7">
        <w:rPr>
          <w:rFonts w:ascii="GHEA Grapalat" w:hAnsi="GHEA Grapalat"/>
          <w:sz w:val="16"/>
        </w:rPr>
        <w:tab/>
        <w:t>подпись)</w:t>
      </w:r>
    </w:p>
    <w:p w14:paraId="3A07F561" w14:textId="77777777" w:rsidR="00A80FC4" w:rsidRPr="002932F7" w:rsidRDefault="00A80FC4" w:rsidP="00A80FC4">
      <w:pPr>
        <w:spacing w:after="160"/>
        <w:ind w:left="1134"/>
        <w:jc w:val="both"/>
        <w:rPr>
          <w:rFonts w:ascii="GHEA Grapalat" w:hAnsi="GHEA Grapalat"/>
          <w:sz w:val="16"/>
        </w:rPr>
      </w:pPr>
      <w:r w:rsidRPr="002932F7">
        <w:rPr>
          <w:rFonts w:ascii="GHEA Grapalat" w:hAnsi="GHEA Grapalat"/>
          <w:sz w:val="16"/>
        </w:rPr>
        <w:t>имя, фамилия руководителя)</w:t>
      </w:r>
    </w:p>
    <w:p w14:paraId="5E5D62A7" w14:textId="77777777" w:rsidR="00A80FC4" w:rsidRPr="002932F7" w:rsidRDefault="00A80FC4" w:rsidP="00A80FC4">
      <w:pPr>
        <w:widowControl w:val="0"/>
        <w:spacing w:after="160"/>
        <w:jc w:val="right"/>
        <w:rPr>
          <w:rFonts w:ascii="GHEA Grapalat" w:hAnsi="GHEA Grapalat"/>
          <w:b/>
        </w:rPr>
      </w:pPr>
      <w:r w:rsidRPr="002932F7">
        <w:rPr>
          <w:rFonts w:ascii="GHEA Grapalat" w:hAnsi="GHEA Grapalat"/>
        </w:rPr>
        <w:t>М. П.</w:t>
      </w:r>
      <w:r w:rsidRPr="002932F7">
        <w:rPr>
          <w:rFonts w:ascii="GHEA Grapalat" w:hAnsi="GHEA Grapalat"/>
          <w:b/>
        </w:rPr>
        <w:t xml:space="preserve"> </w:t>
      </w:r>
    </w:p>
    <w:p w14:paraId="3F9E8765" w14:textId="77777777" w:rsidR="00A80FC4" w:rsidRPr="002932F7" w:rsidRDefault="00A80FC4" w:rsidP="00A80FC4">
      <w:pPr>
        <w:widowControl w:val="0"/>
        <w:ind w:left="-1080" w:firstLine="375"/>
        <w:rPr>
          <w:rFonts w:ascii="GHEA Grapalat" w:hAnsi="GHEA Grapalat"/>
          <w:b/>
        </w:rPr>
        <w:sectPr w:rsidR="00A80FC4" w:rsidRPr="002932F7" w:rsidSect="00A80FC4">
          <w:footnotePr>
            <w:pos w:val="beneathText"/>
          </w:footnotePr>
          <w:pgSz w:w="11907" w:h="16840" w:code="9"/>
          <w:pgMar w:top="630" w:right="1418" w:bottom="851" w:left="1418" w:header="561" w:footer="561" w:gutter="0"/>
          <w:cols w:space="720"/>
          <w:titlePg/>
          <w:docGrid w:linePitch="326"/>
        </w:sectPr>
      </w:pPr>
      <w:r w:rsidRPr="002932F7">
        <w:rPr>
          <w:rFonts w:ascii="GHEA Grapalat" w:hAnsi="GHEA Grapalat"/>
          <w:sz w:val="16"/>
          <w:szCs w:val="16"/>
          <w:lang w:val="hy-AM"/>
        </w:rPr>
        <w:t>* Данное объявление представляется отдельно для каждо</w:t>
      </w:r>
      <w:r w:rsidRPr="002932F7">
        <w:rPr>
          <w:rFonts w:ascii="GHEA Grapalat" w:hAnsi="GHEA Grapalat"/>
          <w:sz w:val="16"/>
          <w:szCs w:val="16"/>
        </w:rPr>
        <w:t>во лота</w:t>
      </w:r>
    </w:p>
    <w:p w14:paraId="3FBD08A8" w14:textId="554C2B24" w:rsidR="00A80FC4" w:rsidRPr="002932F7" w:rsidRDefault="00A80FC4" w:rsidP="00A80FC4">
      <w:pPr>
        <w:pStyle w:val="norm"/>
        <w:widowControl w:val="0"/>
        <w:spacing w:after="160" w:line="240" w:lineRule="auto"/>
        <w:ind w:firstLine="284"/>
        <w:jc w:val="right"/>
        <w:rPr>
          <w:rFonts w:ascii="GHEA Grapalat" w:hAnsi="GHEA Grapalat"/>
          <w:b/>
          <w:sz w:val="24"/>
          <w:szCs w:val="24"/>
        </w:rPr>
      </w:pPr>
      <w:r w:rsidRPr="002932F7">
        <w:rPr>
          <w:rFonts w:ascii="GHEA Grapalat" w:hAnsi="GHEA Grapalat"/>
          <w:b/>
          <w:sz w:val="24"/>
          <w:szCs w:val="24"/>
        </w:rPr>
        <w:lastRenderedPageBreak/>
        <w:t>Приложение № 1.</w:t>
      </w:r>
      <w:r>
        <w:rPr>
          <w:rFonts w:ascii="GHEA Grapalat" w:hAnsi="GHEA Grapalat"/>
          <w:b/>
          <w:sz w:val="24"/>
          <w:szCs w:val="24"/>
        </w:rPr>
        <w:t>2</w:t>
      </w:r>
    </w:p>
    <w:p w14:paraId="6C210531" w14:textId="1B294EA5" w:rsidR="00A80FC4" w:rsidRPr="009044F1" w:rsidRDefault="00A80FC4" w:rsidP="00A80FC4">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4610FA">
        <w:rPr>
          <w:rFonts w:ascii="GHEA Grapalat" w:hAnsi="GHEA Grapalat"/>
          <w:b/>
          <w:sz w:val="24"/>
          <w:szCs w:val="24"/>
        </w:rPr>
        <w:t>HFF-GH-NPTcDzB -2025/4</w:t>
      </w:r>
      <w:r>
        <w:rPr>
          <w:rStyle w:val="FootnoteReference"/>
          <w:rFonts w:ascii="GHEA Grapalat" w:hAnsi="GHEA Grapalat"/>
          <w:b/>
          <w:sz w:val="24"/>
          <w:szCs w:val="24"/>
        </w:rPr>
        <w:footnoteReference w:customMarkFollows="1" w:id="12"/>
        <w:t>*</w:t>
      </w:r>
    </w:p>
    <w:p w14:paraId="2C671304"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0951544D" w14:textId="77777777" w:rsidR="00A80FC4" w:rsidRPr="00CE434A" w:rsidRDefault="00A80FC4" w:rsidP="00A80FC4">
      <w:pPr>
        <w:ind w:left="-66"/>
        <w:jc w:val="center"/>
        <w:rPr>
          <w:rFonts w:ascii="GHEA Grapalat" w:hAnsi="GHEA Grapalat"/>
          <w:b/>
          <w:sz w:val="22"/>
          <w:szCs w:val="22"/>
        </w:rPr>
      </w:pPr>
      <w:r w:rsidRPr="00CE434A">
        <w:rPr>
          <w:rFonts w:ascii="GHEA Grapalat" w:hAnsi="GHEA Grapalat"/>
          <w:b/>
          <w:sz w:val="22"/>
          <w:szCs w:val="22"/>
        </w:rPr>
        <w:t>СПРАВКА*</w:t>
      </w:r>
    </w:p>
    <w:p w14:paraId="101BCB44" w14:textId="77777777" w:rsidR="00A80FC4" w:rsidRPr="00CE434A" w:rsidRDefault="00A80FC4" w:rsidP="00A80FC4">
      <w:pPr>
        <w:ind w:left="-66"/>
        <w:jc w:val="center"/>
        <w:rPr>
          <w:rFonts w:ascii="GHEA Grapalat" w:hAnsi="GHEA Grapalat"/>
          <w:b/>
          <w:sz w:val="22"/>
          <w:szCs w:val="22"/>
          <w:lang w:val="hy-AM"/>
        </w:rPr>
      </w:pPr>
    </w:p>
    <w:p w14:paraId="1551B983" w14:textId="77777777" w:rsidR="00A80FC4" w:rsidRPr="00CE434A" w:rsidRDefault="00A80FC4" w:rsidP="00A80FC4">
      <w:pPr>
        <w:ind w:left="-66"/>
        <w:jc w:val="center"/>
        <w:rPr>
          <w:rFonts w:ascii="GHEA Grapalat" w:hAnsi="GHEA Grapalat"/>
          <w:b/>
          <w:i/>
          <w:sz w:val="20"/>
          <w:u w:val="single"/>
          <w:lang w:val="hy-AM"/>
        </w:rPr>
      </w:pPr>
      <w:r w:rsidRPr="00CE434A">
        <w:rPr>
          <w:rFonts w:ascii="GHEA Grapalat" w:hAnsi="GHEA Grapalat"/>
          <w:b/>
          <w:sz w:val="22"/>
          <w:szCs w:val="22"/>
          <w:lang w:val="hy-AM"/>
        </w:rPr>
        <w:t>о предложенных трудовы</w:t>
      </w:r>
      <w:r w:rsidRPr="00CE434A">
        <w:rPr>
          <w:rFonts w:ascii="GHEA Grapalat" w:hAnsi="GHEA Grapalat"/>
          <w:b/>
          <w:sz w:val="22"/>
          <w:szCs w:val="22"/>
        </w:rPr>
        <w:t>х ресурсах</w:t>
      </w:r>
      <w:r w:rsidRPr="00CE434A">
        <w:rPr>
          <w:rFonts w:ascii="GHEA Grapalat" w:hAnsi="GHEA Grapalat"/>
          <w:b/>
          <w:sz w:val="22"/>
          <w:szCs w:val="22"/>
          <w:lang w:val="hy-AM"/>
        </w:rPr>
        <w:t xml:space="preserve"> для выполнения </w:t>
      </w:r>
      <w:r w:rsidRPr="00CE434A">
        <w:rPr>
          <w:rFonts w:ascii="GHEA Grapalat" w:hAnsi="GHEA Grapalat"/>
          <w:b/>
          <w:sz w:val="22"/>
          <w:szCs w:val="22"/>
        </w:rPr>
        <w:t>договора</w:t>
      </w:r>
      <w:r w:rsidRPr="00CE434A">
        <w:rPr>
          <w:rFonts w:ascii="GHEA Grapalat" w:hAnsi="GHEA Grapalat"/>
          <w:b/>
          <w:sz w:val="22"/>
          <w:szCs w:val="22"/>
          <w:lang w:val="hy-AM"/>
        </w:rPr>
        <w:t xml:space="preserve"> </w:t>
      </w:r>
    </w:p>
    <w:p w14:paraId="7B4686D7" w14:textId="77777777" w:rsidR="00A80FC4" w:rsidRPr="00CE434A" w:rsidRDefault="00A80FC4" w:rsidP="00A80FC4">
      <w:pPr>
        <w:ind w:left="-66"/>
        <w:jc w:val="center"/>
        <w:rPr>
          <w:rFonts w:ascii="GHEA Grapalat" w:hAnsi="GHEA Grapalat" w:cs="Sylfaen"/>
          <w:b/>
          <w:sz w:val="20"/>
          <w:szCs w:val="20"/>
          <w:lang w:val="hy-AM"/>
        </w:rPr>
      </w:pPr>
    </w:p>
    <w:tbl>
      <w:tblPr>
        <w:tblW w:w="8704" w:type="dxa"/>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728"/>
        <w:gridCol w:w="4410"/>
      </w:tblGrid>
      <w:tr w:rsidR="00A80FC4" w:rsidRPr="00CE434A" w14:paraId="5A5A1A99" w14:textId="77777777" w:rsidTr="00F25D73">
        <w:trPr>
          <w:trHeight w:val="1131"/>
        </w:trPr>
        <w:tc>
          <w:tcPr>
            <w:tcW w:w="566" w:type="dxa"/>
            <w:shd w:val="clear" w:color="auto" w:fill="DEEAF6"/>
            <w:vAlign w:val="center"/>
          </w:tcPr>
          <w:p w14:paraId="5BAFE568"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П/Н</w:t>
            </w:r>
          </w:p>
        </w:tc>
        <w:tc>
          <w:tcPr>
            <w:tcW w:w="3728" w:type="dxa"/>
            <w:shd w:val="clear" w:color="auto" w:fill="DEEAF6"/>
            <w:vAlign w:val="center"/>
          </w:tcPr>
          <w:p w14:paraId="0600B800" w14:textId="77777777" w:rsidR="00A80FC4" w:rsidRPr="00176C21" w:rsidRDefault="00A80FC4" w:rsidP="00F25D73">
            <w:pPr>
              <w:jc w:val="center"/>
              <w:rPr>
                <w:rFonts w:ascii="GHEA Grapalat" w:hAnsi="GHEA Grapalat"/>
                <w:b/>
                <w:bCs/>
                <w:sz w:val="18"/>
                <w:szCs w:val="18"/>
              </w:rPr>
            </w:pPr>
            <w:r w:rsidRPr="00CE434A">
              <w:rPr>
                <w:rFonts w:ascii="GHEA Grapalat" w:hAnsi="GHEA Grapalat"/>
                <w:b/>
                <w:sz w:val="18"/>
                <w:szCs w:val="18"/>
              </w:rPr>
              <w:t>Имя и фамилия работников-специалистов</w:t>
            </w:r>
          </w:p>
        </w:tc>
        <w:tc>
          <w:tcPr>
            <w:tcW w:w="4410" w:type="dxa"/>
            <w:shd w:val="clear" w:color="auto" w:fill="DEEAF6"/>
            <w:vAlign w:val="center"/>
          </w:tcPr>
          <w:p w14:paraId="649F9D15" w14:textId="77777777" w:rsidR="00A80FC4" w:rsidRPr="00CE434A" w:rsidRDefault="00A80FC4" w:rsidP="00F25D73">
            <w:pPr>
              <w:jc w:val="center"/>
              <w:rPr>
                <w:rFonts w:ascii="GHEA Grapalat" w:hAnsi="GHEA Grapalat"/>
                <w:b/>
                <w:sz w:val="18"/>
                <w:szCs w:val="18"/>
              </w:rPr>
            </w:pPr>
            <w:r w:rsidRPr="00CE434A">
              <w:rPr>
                <w:rFonts w:ascii="GHEA Grapalat" w:hAnsi="GHEA Grapalat"/>
                <w:b/>
                <w:sz w:val="18"/>
                <w:szCs w:val="18"/>
              </w:rPr>
              <w:t>Состав работников-специалистов</w:t>
            </w:r>
          </w:p>
        </w:tc>
      </w:tr>
      <w:tr w:rsidR="00A80FC4" w:rsidRPr="00CE434A" w14:paraId="6C4917F6" w14:textId="77777777" w:rsidTr="00F25D73">
        <w:trPr>
          <w:trHeight w:val="60"/>
        </w:trPr>
        <w:tc>
          <w:tcPr>
            <w:tcW w:w="566" w:type="dxa"/>
            <w:shd w:val="clear" w:color="auto" w:fill="DEEAF6"/>
            <w:vAlign w:val="center"/>
          </w:tcPr>
          <w:p w14:paraId="4DBB55F8"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1</w:t>
            </w:r>
          </w:p>
        </w:tc>
        <w:tc>
          <w:tcPr>
            <w:tcW w:w="3728" w:type="dxa"/>
            <w:shd w:val="clear" w:color="auto" w:fill="DEEAF6"/>
          </w:tcPr>
          <w:p w14:paraId="26DDE4A3"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2</w:t>
            </w:r>
          </w:p>
        </w:tc>
        <w:tc>
          <w:tcPr>
            <w:tcW w:w="4410" w:type="dxa"/>
            <w:shd w:val="clear" w:color="auto" w:fill="DEEAF6"/>
            <w:vAlign w:val="center"/>
          </w:tcPr>
          <w:p w14:paraId="2998F704" w14:textId="77777777" w:rsidR="00A80FC4" w:rsidRPr="00CE434A" w:rsidRDefault="00A80FC4" w:rsidP="00F25D73">
            <w:pPr>
              <w:jc w:val="center"/>
              <w:rPr>
                <w:rFonts w:ascii="GHEA Grapalat" w:hAnsi="GHEA Grapalat"/>
                <w:b/>
                <w:sz w:val="18"/>
                <w:szCs w:val="18"/>
                <w:lang w:val="en-US"/>
              </w:rPr>
            </w:pPr>
            <w:r w:rsidRPr="00CE434A">
              <w:rPr>
                <w:rFonts w:ascii="GHEA Grapalat" w:hAnsi="GHEA Grapalat"/>
                <w:b/>
                <w:sz w:val="18"/>
                <w:szCs w:val="18"/>
                <w:lang w:val="en-US"/>
              </w:rPr>
              <w:t>3</w:t>
            </w:r>
          </w:p>
        </w:tc>
      </w:tr>
      <w:tr w:rsidR="00A80FC4" w:rsidRPr="00CE434A" w14:paraId="395892F8" w14:textId="77777777" w:rsidTr="00F25D73">
        <w:trPr>
          <w:trHeight w:val="501"/>
        </w:trPr>
        <w:tc>
          <w:tcPr>
            <w:tcW w:w="566" w:type="dxa"/>
            <w:vAlign w:val="center"/>
          </w:tcPr>
          <w:p w14:paraId="4B292B75" w14:textId="77777777" w:rsidR="00A80FC4" w:rsidRPr="00CE434A" w:rsidRDefault="00A80FC4" w:rsidP="00F25D73">
            <w:pPr>
              <w:jc w:val="center"/>
              <w:rPr>
                <w:rFonts w:ascii="GHEA Grapalat" w:hAnsi="GHEA Grapalat"/>
                <w:sz w:val="18"/>
                <w:szCs w:val="18"/>
              </w:rPr>
            </w:pPr>
            <w:r w:rsidRPr="00CE434A">
              <w:rPr>
                <w:rFonts w:ascii="GHEA Grapalat" w:hAnsi="GHEA Grapalat"/>
                <w:sz w:val="18"/>
                <w:szCs w:val="18"/>
              </w:rPr>
              <w:t>1</w:t>
            </w:r>
          </w:p>
        </w:tc>
        <w:tc>
          <w:tcPr>
            <w:tcW w:w="3728" w:type="dxa"/>
          </w:tcPr>
          <w:p w14:paraId="05750159" w14:textId="77777777" w:rsidR="00A80FC4" w:rsidRPr="00CE434A" w:rsidRDefault="00A80FC4" w:rsidP="00F25D73">
            <w:pPr>
              <w:ind w:left="111" w:right="162" w:firstLine="90"/>
              <w:rPr>
                <w:rFonts w:ascii="GHEA Grapalat" w:hAnsi="GHEA Grapalat"/>
                <w:sz w:val="18"/>
                <w:szCs w:val="18"/>
              </w:rPr>
            </w:pPr>
          </w:p>
        </w:tc>
        <w:tc>
          <w:tcPr>
            <w:tcW w:w="4410" w:type="dxa"/>
          </w:tcPr>
          <w:p w14:paraId="74C15EA3" w14:textId="77777777" w:rsidR="00A80FC4" w:rsidRPr="00E718E2" w:rsidRDefault="00A80FC4" w:rsidP="00F25D73">
            <w:pPr>
              <w:contextualSpacing/>
              <w:rPr>
                <w:rFonts w:ascii="Arial" w:hAnsi="Arial" w:cs="Arial"/>
                <w:color w:val="1F1F1F"/>
                <w:sz w:val="18"/>
                <w:szCs w:val="18"/>
                <w:shd w:val="clear" w:color="auto" w:fill="F8F9FA"/>
              </w:rPr>
            </w:pPr>
            <w:r w:rsidRPr="00235353">
              <w:rPr>
                <w:rFonts w:ascii="Sylfaen" w:hAnsi="Sylfaen" w:cs="Arial Armenian"/>
                <w:lang w:val="af-ZA"/>
              </w:rPr>
              <w:t>Геолог</w:t>
            </w:r>
          </w:p>
        </w:tc>
      </w:tr>
      <w:tr w:rsidR="00A80FC4" w:rsidRPr="00CE434A" w14:paraId="1B5BFA0B" w14:textId="77777777" w:rsidTr="00F25D73">
        <w:trPr>
          <w:trHeight w:val="508"/>
        </w:trPr>
        <w:tc>
          <w:tcPr>
            <w:tcW w:w="566" w:type="dxa"/>
            <w:vAlign w:val="center"/>
          </w:tcPr>
          <w:p w14:paraId="160B0266"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2</w:t>
            </w:r>
          </w:p>
        </w:tc>
        <w:tc>
          <w:tcPr>
            <w:tcW w:w="3728" w:type="dxa"/>
          </w:tcPr>
          <w:p w14:paraId="3F67AF6A" w14:textId="77777777" w:rsidR="00A80FC4" w:rsidRPr="00CE434A" w:rsidRDefault="00A80FC4" w:rsidP="00F25D73">
            <w:pPr>
              <w:ind w:left="111" w:right="162" w:firstLine="90"/>
              <w:rPr>
                <w:rFonts w:ascii="GHEA Grapalat" w:hAnsi="GHEA Grapalat"/>
                <w:sz w:val="18"/>
                <w:szCs w:val="18"/>
              </w:rPr>
            </w:pPr>
          </w:p>
        </w:tc>
        <w:tc>
          <w:tcPr>
            <w:tcW w:w="4410" w:type="dxa"/>
          </w:tcPr>
          <w:p w14:paraId="07C13D5E" w14:textId="77777777" w:rsidR="00A80FC4" w:rsidRDefault="00A80FC4" w:rsidP="00F25D73">
            <w:r w:rsidRPr="00235353">
              <w:rPr>
                <w:rFonts w:ascii="Sylfaen" w:hAnsi="Sylfaen" w:cs="Arial Armenian"/>
                <w:lang w:val="af-ZA"/>
              </w:rPr>
              <w:t>Инженер-строитель</w:t>
            </w:r>
          </w:p>
        </w:tc>
      </w:tr>
      <w:tr w:rsidR="00A80FC4" w:rsidRPr="00CE434A" w14:paraId="29370CEE" w14:textId="77777777" w:rsidTr="00F25D73">
        <w:trPr>
          <w:trHeight w:val="508"/>
        </w:trPr>
        <w:tc>
          <w:tcPr>
            <w:tcW w:w="566" w:type="dxa"/>
            <w:vAlign w:val="center"/>
          </w:tcPr>
          <w:p w14:paraId="329448FF"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3</w:t>
            </w:r>
          </w:p>
        </w:tc>
        <w:tc>
          <w:tcPr>
            <w:tcW w:w="3728" w:type="dxa"/>
          </w:tcPr>
          <w:p w14:paraId="7DC11FAC" w14:textId="77777777" w:rsidR="00A80FC4" w:rsidRPr="00CE434A" w:rsidRDefault="00A80FC4" w:rsidP="00F25D73">
            <w:pPr>
              <w:ind w:left="111" w:right="162" w:firstLine="90"/>
              <w:rPr>
                <w:rFonts w:ascii="GHEA Grapalat" w:hAnsi="GHEA Grapalat"/>
                <w:sz w:val="18"/>
                <w:szCs w:val="18"/>
              </w:rPr>
            </w:pPr>
          </w:p>
        </w:tc>
        <w:tc>
          <w:tcPr>
            <w:tcW w:w="4410" w:type="dxa"/>
          </w:tcPr>
          <w:p w14:paraId="74E8FCCC" w14:textId="77777777" w:rsidR="00A80FC4" w:rsidRDefault="00A80FC4" w:rsidP="00F25D73">
            <w:r w:rsidRPr="00235353">
              <w:rPr>
                <w:rFonts w:ascii="Sylfaen" w:hAnsi="Sylfaen" w:cs="Arial Armenian"/>
                <w:lang w:val="af-ZA"/>
              </w:rPr>
              <w:t>архитектор</w:t>
            </w:r>
          </w:p>
        </w:tc>
      </w:tr>
      <w:tr w:rsidR="00A80FC4" w:rsidRPr="00CE434A" w14:paraId="670F609B" w14:textId="77777777" w:rsidTr="00F25D73">
        <w:trPr>
          <w:trHeight w:val="508"/>
        </w:trPr>
        <w:tc>
          <w:tcPr>
            <w:tcW w:w="566" w:type="dxa"/>
            <w:vAlign w:val="center"/>
          </w:tcPr>
          <w:p w14:paraId="3FF7D2D0"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4</w:t>
            </w:r>
          </w:p>
        </w:tc>
        <w:tc>
          <w:tcPr>
            <w:tcW w:w="3728" w:type="dxa"/>
          </w:tcPr>
          <w:p w14:paraId="215F52ED" w14:textId="77777777" w:rsidR="00A80FC4" w:rsidRPr="00CE434A" w:rsidRDefault="00A80FC4" w:rsidP="00F25D73">
            <w:pPr>
              <w:ind w:left="111" w:right="162" w:firstLine="90"/>
              <w:rPr>
                <w:rFonts w:ascii="GHEA Grapalat" w:hAnsi="GHEA Grapalat"/>
                <w:sz w:val="18"/>
                <w:szCs w:val="18"/>
              </w:rPr>
            </w:pPr>
          </w:p>
        </w:tc>
        <w:tc>
          <w:tcPr>
            <w:tcW w:w="4410" w:type="dxa"/>
          </w:tcPr>
          <w:p w14:paraId="60FD0E03" w14:textId="77777777" w:rsidR="00A80FC4" w:rsidRDefault="00A80FC4" w:rsidP="00F25D73">
            <w:r w:rsidRPr="00235353">
              <w:rPr>
                <w:rFonts w:ascii="Sylfaen" w:hAnsi="Sylfaen" w:cs="Arial Armenian"/>
                <w:lang w:val="af-ZA"/>
              </w:rPr>
              <w:t>Энергетик</w:t>
            </w:r>
          </w:p>
        </w:tc>
      </w:tr>
      <w:tr w:rsidR="00A80FC4" w:rsidRPr="00CE434A" w14:paraId="4BF7C090" w14:textId="77777777" w:rsidTr="00F25D73">
        <w:trPr>
          <w:trHeight w:val="508"/>
        </w:trPr>
        <w:tc>
          <w:tcPr>
            <w:tcW w:w="566" w:type="dxa"/>
            <w:vAlign w:val="center"/>
          </w:tcPr>
          <w:p w14:paraId="53F9FA24"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5</w:t>
            </w:r>
          </w:p>
        </w:tc>
        <w:tc>
          <w:tcPr>
            <w:tcW w:w="3728" w:type="dxa"/>
          </w:tcPr>
          <w:p w14:paraId="37FE1D22" w14:textId="77777777" w:rsidR="00A80FC4" w:rsidRPr="00CE434A" w:rsidRDefault="00A80FC4" w:rsidP="00F25D73">
            <w:pPr>
              <w:ind w:left="111" w:right="162" w:firstLine="90"/>
              <w:rPr>
                <w:rFonts w:ascii="GHEA Grapalat" w:hAnsi="GHEA Grapalat"/>
                <w:sz w:val="18"/>
                <w:szCs w:val="18"/>
              </w:rPr>
            </w:pPr>
          </w:p>
        </w:tc>
        <w:tc>
          <w:tcPr>
            <w:tcW w:w="4410" w:type="dxa"/>
          </w:tcPr>
          <w:p w14:paraId="2AB063F7" w14:textId="77777777" w:rsidR="00A80FC4" w:rsidRDefault="00A80FC4" w:rsidP="00F25D73">
            <w:r w:rsidRPr="00235353">
              <w:rPr>
                <w:rFonts w:ascii="Sylfaen" w:hAnsi="Sylfaen" w:cs="Arial Armenian"/>
                <w:lang w:val="af-ZA"/>
              </w:rPr>
              <w:t>Специалист по отоплению и вентиляции</w:t>
            </w:r>
          </w:p>
        </w:tc>
      </w:tr>
      <w:tr w:rsidR="00A80FC4" w:rsidRPr="00CE434A" w14:paraId="7DB4B81C" w14:textId="77777777" w:rsidTr="00F25D73">
        <w:trPr>
          <w:trHeight w:val="508"/>
        </w:trPr>
        <w:tc>
          <w:tcPr>
            <w:tcW w:w="566" w:type="dxa"/>
            <w:vAlign w:val="center"/>
          </w:tcPr>
          <w:p w14:paraId="7AA3393D" w14:textId="77777777" w:rsidR="00A80FC4" w:rsidRPr="00176C21" w:rsidRDefault="00A80FC4" w:rsidP="00F25D73">
            <w:pPr>
              <w:jc w:val="center"/>
              <w:rPr>
                <w:rFonts w:ascii="GHEA Grapalat" w:hAnsi="GHEA Grapalat"/>
                <w:sz w:val="18"/>
                <w:szCs w:val="18"/>
              </w:rPr>
            </w:pPr>
            <w:r>
              <w:rPr>
                <w:rFonts w:ascii="GHEA Grapalat" w:hAnsi="GHEA Grapalat"/>
                <w:sz w:val="18"/>
                <w:szCs w:val="18"/>
              </w:rPr>
              <w:t>6</w:t>
            </w:r>
          </w:p>
        </w:tc>
        <w:tc>
          <w:tcPr>
            <w:tcW w:w="3728" w:type="dxa"/>
          </w:tcPr>
          <w:p w14:paraId="62D7CCB3" w14:textId="77777777" w:rsidR="00A80FC4" w:rsidRPr="00CE434A" w:rsidRDefault="00A80FC4" w:rsidP="00F25D73">
            <w:pPr>
              <w:ind w:left="111" w:right="162" w:firstLine="90"/>
              <w:rPr>
                <w:rFonts w:ascii="GHEA Grapalat" w:hAnsi="GHEA Grapalat"/>
                <w:sz w:val="18"/>
                <w:szCs w:val="18"/>
              </w:rPr>
            </w:pPr>
          </w:p>
        </w:tc>
        <w:tc>
          <w:tcPr>
            <w:tcW w:w="4410" w:type="dxa"/>
          </w:tcPr>
          <w:p w14:paraId="0BD4CC77" w14:textId="77777777" w:rsidR="00A80FC4" w:rsidRDefault="00A80FC4" w:rsidP="00F25D73">
            <w:r w:rsidRPr="00235353">
              <w:rPr>
                <w:rFonts w:ascii="Sylfaen" w:hAnsi="Sylfaen" w:cs="Arial Armenian"/>
                <w:lang w:val="af-ZA"/>
              </w:rPr>
              <w:t>Специалист по водоснабжению и канализации</w:t>
            </w:r>
          </w:p>
        </w:tc>
      </w:tr>
    </w:tbl>
    <w:p w14:paraId="190803EF" w14:textId="77777777" w:rsidR="00A80FC4" w:rsidRPr="00176C21" w:rsidRDefault="00A80FC4" w:rsidP="00A80FC4">
      <w:pPr>
        <w:jc w:val="both"/>
        <w:rPr>
          <w:rFonts w:ascii="GHEA Grapalat" w:hAnsi="GHEA Grapalat" w:cs="Arial"/>
          <w:sz w:val="20"/>
          <w:szCs w:val="20"/>
        </w:rPr>
      </w:pPr>
    </w:p>
    <w:p w14:paraId="638BA1BE" w14:textId="77777777" w:rsidR="00A80FC4" w:rsidRDefault="00A80FC4" w:rsidP="00A80FC4">
      <w:pPr>
        <w:contextualSpacing/>
        <w:jc w:val="both"/>
        <w:rPr>
          <w:rFonts w:ascii="GHEA Grapalat" w:hAnsi="GHEA Grapalat"/>
          <w:color w:val="000000" w:themeColor="text1"/>
          <w:sz w:val="20"/>
        </w:rPr>
      </w:pPr>
      <w:r w:rsidRPr="00176C21">
        <w:rPr>
          <w:rFonts w:ascii="GHEA Grapalat" w:hAnsi="GHEA Grapalat"/>
          <w:color w:val="000000" w:themeColor="text1"/>
          <w:sz w:val="20"/>
        </w:rPr>
        <w:t xml:space="preserve">     </w:t>
      </w:r>
      <w:proofErr w:type="spellStart"/>
      <w:r w:rsidRPr="00235353">
        <w:rPr>
          <w:rFonts w:ascii="GHEA Grapalat" w:hAnsi="GHEA Grapalat"/>
          <w:color w:val="000000" w:themeColor="text1"/>
          <w:sz w:val="20"/>
          <w:lang w:val="es-ES"/>
        </w:rPr>
        <w:t>Прилагаются</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специалисты</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упомянутые</w:t>
      </w:r>
      <w:proofErr w:type="spellEnd"/>
      <w:r w:rsidRPr="00235353">
        <w:rPr>
          <w:rFonts w:ascii="GHEA Grapalat" w:hAnsi="GHEA Grapalat"/>
          <w:color w:val="000000" w:themeColor="text1"/>
          <w:sz w:val="20"/>
          <w:lang w:val="es-ES"/>
        </w:rPr>
        <w:t xml:space="preserve"> в </w:t>
      </w:r>
      <w:proofErr w:type="spellStart"/>
      <w:r w:rsidRPr="00235353">
        <w:rPr>
          <w:rFonts w:ascii="GHEA Grapalat" w:hAnsi="GHEA Grapalat"/>
          <w:color w:val="000000" w:themeColor="text1"/>
          <w:sz w:val="20"/>
          <w:lang w:val="es-ES"/>
        </w:rPr>
        <w:t>этой</w:t>
      </w:r>
      <w:proofErr w:type="spellEnd"/>
      <w:r w:rsidRPr="00235353">
        <w:rPr>
          <w:rFonts w:ascii="GHEA Grapalat" w:hAnsi="GHEA Grapalat"/>
          <w:color w:val="000000" w:themeColor="text1"/>
          <w:sz w:val="20"/>
          <w:lang w:val="es-ES"/>
        </w:rPr>
        <w:t xml:space="preserve"> </w:t>
      </w:r>
      <w:proofErr w:type="spellStart"/>
      <w:r w:rsidRPr="00235353">
        <w:rPr>
          <w:rFonts w:ascii="GHEA Grapalat" w:hAnsi="GHEA Grapalat"/>
          <w:color w:val="000000" w:themeColor="text1"/>
          <w:sz w:val="20"/>
          <w:lang w:val="es-ES"/>
        </w:rPr>
        <w:t>ссылке</w:t>
      </w:r>
      <w:proofErr w:type="spellEnd"/>
      <w:r w:rsidRPr="00235353">
        <w:rPr>
          <w:rFonts w:ascii="GHEA Grapalat" w:hAnsi="GHEA Grapalat"/>
          <w:color w:val="000000" w:themeColor="text1"/>
          <w:sz w:val="20"/>
          <w:lang w:val="es-ES"/>
        </w:rPr>
        <w:t>.</w:t>
      </w:r>
    </w:p>
    <w:p w14:paraId="7EC8DF85" w14:textId="77777777" w:rsidR="00A80FC4" w:rsidRPr="001B6EA0" w:rsidRDefault="00A80FC4" w:rsidP="00A80FC4">
      <w:pPr>
        <w:contextualSpacing/>
        <w:jc w:val="both"/>
        <w:rPr>
          <w:rFonts w:ascii="GHEA Grapalat" w:hAnsi="GHEA Grapalat"/>
          <w:color w:val="000000" w:themeColor="text1"/>
          <w:sz w:val="20"/>
        </w:rPr>
      </w:pPr>
    </w:p>
    <w:p w14:paraId="7B33E7ED" w14:textId="77777777" w:rsidR="00A80FC4" w:rsidRDefault="00A80FC4" w:rsidP="00A80FC4">
      <w:pPr>
        <w:spacing w:line="360" w:lineRule="auto"/>
        <w:rPr>
          <w:rFonts w:ascii="GHEA Grapalat" w:hAnsi="GHEA Grapalat"/>
          <w:color w:val="000000" w:themeColor="text1"/>
          <w:sz w:val="20"/>
        </w:rPr>
      </w:pPr>
      <w:r>
        <w:rPr>
          <w:rFonts w:ascii="GHEA Grapalat" w:hAnsi="GHEA Grapalat"/>
          <w:color w:val="000000" w:themeColor="text1"/>
          <w:sz w:val="20"/>
        </w:rPr>
        <w:t>*</w:t>
      </w:r>
      <w:r w:rsidRPr="00235353">
        <w:rPr>
          <w:rFonts w:ascii="GHEA Grapalat" w:hAnsi="GHEA Grapalat"/>
          <w:color w:val="000000" w:themeColor="text1"/>
          <w:sz w:val="20"/>
        </w:rPr>
        <w:t xml:space="preserve"> Подтвержденные письменные соглашения об участии последних в оказании услуг.</w:t>
      </w:r>
    </w:p>
    <w:p w14:paraId="11555D9F" w14:textId="77777777" w:rsidR="00A80FC4" w:rsidRDefault="00A80FC4" w:rsidP="00A80FC4">
      <w:pPr>
        <w:spacing w:line="360" w:lineRule="auto"/>
        <w:rPr>
          <w:rFonts w:ascii="GHEA Grapalat" w:hAnsi="GHEA Grapalat"/>
          <w:sz w:val="20"/>
        </w:rPr>
      </w:pPr>
      <w:r>
        <w:rPr>
          <w:rFonts w:ascii="GHEA Grapalat" w:hAnsi="GHEA Grapalat"/>
          <w:sz w:val="20"/>
        </w:rPr>
        <w:lastRenderedPageBreak/>
        <w:t>*</w:t>
      </w:r>
      <w:r w:rsidRPr="00235353">
        <w:rPr>
          <w:rFonts w:ascii="GHEA Grapalat" w:hAnsi="GHEA Grapalat"/>
          <w:sz w:val="20"/>
        </w:rPr>
        <w:t xml:space="preserve"> документы, подтверждающие опыт работы каждого специалиста (диплом, свидетельство, удостоверение и т.п.), копии.)</w:t>
      </w:r>
    </w:p>
    <w:p w14:paraId="12F54D3E" w14:textId="77777777" w:rsidR="00A80FC4" w:rsidRPr="00176C21" w:rsidRDefault="00A80FC4" w:rsidP="00A80FC4">
      <w:pPr>
        <w:spacing w:line="360" w:lineRule="auto"/>
        <w:rPr>
          <w:rFonts w:ascii="GHEA Grapalat" w:hAnsi="GHEA Grapalat"/>
          <w:sz w:val="20"/>
        </w:rPr>
      </w:pPr>
      <w:r>
        <w:rPr>
          <w:rFonts w:ascii="GHEA Grapalat" w:hAnsi="GHEA Grapalat"/>
          <w:sz w:val="20"/>
        </w:rPr>
        <w:t>*</w:t>
      </w:r>
      <w:r w:rsidRPr="00235353">
        <w:rPr>
          <w:rFonts w:ascii="GHEA Grapalat" w:hAnsi="GHEA Grapalat"/>
          <w:sz w:val="20"/>
        </w:rPr>
        <w:t xml:space="preserve"> информация об услуге, оказываемой каждым специалистом, согласно формату (резюме), утвержденному заявителем.</w:t>
      </w:r>
    </w:p>
    <w:p w14:paraId="67A10B01" w14:textId="77777777" w:rsidR="00A80FC4" w:rsidRPr="00CE434A" w:rsidRDefault="00A80FC4" w:rsidP="00A80FC4">
      <w:pPr>
        <w:jc w:val="both"/>
        <w:rPr>
          <w:rFonts w:ascii="GHEA Grapalat" w:hAnsi="GHEA Grapalat"/>
        </w:rPr>
      </w:pPr>
      <w:r w:rsidRPr="00CE434A">
        <w:rPr>
          <w:rFonts w:ascii="GHEA Grapalat" w:hAnsi="GHEA Grapalat"/>
        </w:rPr>
        <w:t>_______________________________________________</w:t>
      </w:r>
      <w:r w:rsidRPr="00CE434A">
        <w:rPr>
          <w:rFonts w:ascii="GHEA Grapalat" w:hAnsi="GHEA Grapalat"/>
        </w:rPr>
        <w:tab/>
        <w:t>_____________________</w:t>
      </w:r>
    </w:p>
    <w:p w14:paraId="28300A25" w14:textId="77777777" w:rsidR="00A80FC4" w:rsidRPr="00CE434A" w:rsidRDefault="00A80FC4" w:rsidP="00A80FC4">
      <w:pPr>
        <w:tabs>
          <w:tab w:val="left" w:pos="7230"/>
        </w:tabs>
        <w:ind w:left="851"/>
        <w:jc w:val="both"/>
        <w:rPr>
          <w:rFonts w:ascii="GHEA Grapalat" w:hAnsi="GHEA Grapalat"/>
          <w:sz w:val="16"/>
        </w:rPr>
      </w:pPr>
      <w:r w:rsidRPr="00CE434A">
        <w:rPr>
          <w:rFonts w:ascii="GHEA Grapalat" w:hAnsi="GHEA Grapalat"/>
          <w:sz w:val="16"/>
        </w:rPr>
        <w:t>наименование участника (должность,</w:t>
      </w:r>
      <w:r w:rsidRPr="00CE434A">
        <w:rPr>
          <w:rFonts w:ascii="GHEA Grapalat" w:hAnsi="GHEA Grapalat"/>
          <w:sz w:val="16"/>
        </w:rPr>
        <w:tab/>
        <w:t>подпись)</w:t>
      </w:r>
    </w:p>
    <w:p w14:paraId="5601ECAE" w14:textId="77777777" w:rsidR="00A80FC4" w:rsidRPr="00CE434A" w:rsidRDefault="00A80FC4" w:rsidP="00A80FC4">
      <w:pPr>
        <w:ind w:left="1134"/>
        <w:jc w:val="both"/>
        <w:rPr>
          <w:rFonts w:ascii="GHEA Grapalat" w:hAnsi="GHEA Grapalat"/>
          <w:sz w:val="16"/>
        </w:rPr>
      </w:pPr>
      <w:r w:rsidRPr="00CE434A">
        <w:rPr>
          <w:rFonts w:ascii="GHEA Grapalat" w:hAnsi="GHEA Grapalat"/>
          <w:sz w:val="16"/>
        </w:rPr>
        <w:t>имя, фамилия руководителя)</w:t>
      </w:r>
    </w:p>
    <w:p w14:paraId="22E1B4BE" w14:textId="77777777" w:rsidR="00A80FC4" w:rsidRPr="00CE434A" w:rsidRDefault="00A80FC4" w:rsidP="00A80FC4">
      <w:pPr>
        <w:widowControl w:val="0"/>
        <w:jc w:val="right"/>
        <w:rPr>
          <w:rFonts w:ascii="GHEA Grapalat" w:hAnsi="GHEA Grapalat"/>
          <w:b/>
          <w:sz w:val="20"/>
          <w:szCs w:val="20"/>
        </w:rPr>
      </w:pPr>
      <w:r w:rsidRPr="00CE434A">
        <w:rPr>
          <w:rFonts w:ascii="GHEA Grapalat" w:hAnsi="GHEA Grapalat"/>
          <w:sz w:val="20"/>
          <w:szCs w:val="20"/>
        </w:rPr>
        <w:t>М. П.</w:t>
      </w:r>
      <w:r w:rsidRPr="00CE434A">
        <w:rPr>
          <w:rFonts w:ascii="GHEA Grapalat" w:hAnsi="GHEA Grapalat"/>
          <w:b/>
          <w:sz w:val="20"/>
          <w:szCs w:val="20"/>
        </w:rPr>
        <w:t xml:space="preserve"> </w:t>
      </w:r>
    </w:p>
    <w:p w14:paraId="47DF9538" w14:textId="77777777" w:rsidR="00A80FC4" w:rsidRPr="00CE434A" w:rsidRDefault="00A80FC4" w:rsidP="00A80FC4">
      <w:pPr>
        <w:pStyle w:val="ListParagraph"/>
        <w:ind w:left="360"/>
        <w:jc w:val="both"/>
        <w:rPr>
          <w:rFonts w:ascii="GHEA Grapalat" w:hAnsi="GHEA Grapalat"/>
          <w:sz w:val="20"/>
          <w:szCs w:val="20"/>
        </w:rPr>
      </w:pPr>
    </w:p>
    <w:p w14:paraId="676C6806" w14:textId="77777777" w:rsidR="00A80FC4" w:rsidRPr="00CE434A" w:rsidRDefault="00A80FC4" w:rsidP="00A80FC4">
      <w:pPr>
        <w:pStyle w:val="ListParagraph"/>
        <w:ind w:left="0" w:firstLine="567"/>
        <w:contextualSpacing/>
        <w:jc w:val="both"/>
        <w:rPr>
          <w:rFonts w:ascii="GHEA Grapalat" w:hAnsi="GHEA Grapalat"/>
          <w:color w:val="FF0000"/>
          <w:sz w:val="20"/>
        </w:rPr>
      </w:pPr>
    </w:p>
    <w:p w14:paraId="44DF907C" w14:textId="77777777" w:rsidR="00A80FC4" w:rsidRPr="00CE434A" w:rsidRDefault="00A80FC4" w:rsidP="00A80FC4">
      <w:pPr>
        <w:pStyle w:val="BodyTextIndent3"/>
        <w:widowControl w:val="0"/>
        <w:spacing w:line="240" w:lineRule="auto"/>
        <w:ind w:firstLine="0"/>
        <w:jc w:val="right"/>
        <w:rPr>
          <w:rFonts w:ascii="GHEA Grapalat" w:hAnsi="GHEA Grapalat"/>
          <w:b/>
          <w:sz w:val="24"/>
          <w:szCs w:val="24"/>
        </w:rPr>
      </w:pPr>
    </w:p>
    <w:p w14:paraId="4FB6CAE0"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3291C772" w14:textId="77777777" w:rsidR="00A80FC4" w:rsidRDefault="00A80FC4" w:rsidP="00A80FC4">
      <w:pPr>
        <w:rPr>
          <w:rFonts w:ascii="GHEA Grapalat" w:hAnsi="GHEA Grapalat"/>
          <w:b/>
        </w:rPr>
      </w:pPr>
    </w:p>
    <w:p w14:paraId="1D9D329D" w14:textId="77777777" w:rsidR="00A80FC4" w:rsidRDefault="00A80FC4" w:rsidP="00A80FC4">
      <w:pPr>
        <w:rPr>
          <w:rFonts w:ascii="GHEA Grapalat" w:hAnsi="GHEA Grapalat"/>
          <w:b/>
        </w:rPr>
      </w:pPr>
    </w:p>
    <w:p w14:paraId="32AB6E7A" w14:textId="77777777" w:rsidR="00A80FC4" w:rsidRDefault="00A80FC4" w:rsidP="00A80FC4">
      <w:pPr>
        <w:rPr>
          <w:rFonts w:ascii="GHEA Grapalat" w:hAnsi="GHEA Grapalat"/>
          <w:b/>
        </w:rPr>
      </w:pPr>
    </w:p>
    <w:p w14:paraId="75BA160F" w14:textId="77777777" w:rsidR="00A80FC4" w:rsidRDefault="00A80FC4" w:rsidP="00A80FC4">
      <w:pPr>
        <w:rPr>
          <w:rFonts w:ascii="GHEA Grapalat" w:hAnsi="GHEA Grapalat"/>
          <w:b/>
        </w:rPr>
      </w:pPr>
    </w:p>
    <w:p w14:paraId="7EED322F"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CAB3546"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7F27B689"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3192AC91"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2F307D2"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207FF8A1"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871FD32"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780B56A7"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6084FA8" w14:textId="77777777" w:rsidR="00A80FC4" w:rsidRDefault="00A80FC4" w:rsidP="00A80FC4">
      <w:pPr>
        <w:pStyle w:val="BodyTextIndent3"/>
        <w:widowControl w:val="0"/>
        <w:spacing w:line="240" w:lineRule="auto"/>
        <w:ind w:firstLine="0"/>
        <w:jc w:val="right"/>
        <w:rPr>
          <w:rFonts w:ascii="GHEA Grapalat" w:hAnsi="GHEA Grapalat"/>
          <w:b/>
          <w:sz w:val="24"/>
          <w:szCs w:val="24"/>
        </w:rPr>
      </w:pPr>
    </w:p>
    <w:p w14:paraId="67E4DE22" w14:textId="77777777" w:rsidR="00A80FC4" w:rsidRPr="00A6155B" w:rsidRDefault="00A80FC4" w:rsidP="00A80FC4">
      <w:pPr>
        <w:jc w:val="center"/>
        <w:rPr>
          <w:rFonts w:ascii="GHEA Grapalat" w:hAnsi="GHEA Grapalat"/>
        </w:rPr>
      </w:pPr>
      <w:r>
        <w:rPr>
          <w:rFonts w:ascii="GHEA Grapalat" w:hAnsi="GHEA Grapalat"/>
          <w:lang w:val="en-US"/>
        </w:rPr>
        <w:t>CV</w:t>
      </w:r>
      <w:r w:rsidRPr="00A6155B">
        <w:rPr>
          <w:rFonts w:ascii="GHEA Grapalat" w:hAnsi="GHEA Grapalat"/>
        </w:rPr>
        <w:t xml:space="preserve"> ______________________________________________________</w:t>
      </w:r>
      <w:r w:rsidRPr="00A6155B">
        <w:rPr>
          <w:rFonts w:ascii="GHEA Grapalat" w:hAnsi="GHEA Grapalat"/>
        </w:rPr>
        <w:br/>
      </w:r>
      <w:r w:rsidRPr="005B56C4">
        <w:rPr>
          <w:rFonts w:ascii="GHEA Grapalat" w:hAnsi="GHEA Grapalat"/>
          <w:sz w:val="18"/>
        </w:rPr>
        <w:t>(имя, фамилия специалиста)</w:t>
      </w:r>
    </w:p>
    <w:p w14:paraId="522AB317" w14:textId="77777777" w:rsidR="00A80FC4" w:rsidRPr="001B6EA0" w:rsidRDefault="00A80FC4" w:rsidP="00A80FC4">
      <w:pPr>
        <w:spacing w:before="240"/>
        <w:rPr>
          <w:rFonts w:ascii="GHEA Grapalat" w:hAnsi="GHEA Grapalat"/>
        </w:rPr>
      </w:pPr>
      <w:r w:rsidRPr="005B56C4">
        <w:rPr>
          <w:rFonts w:ascii="GHEA Grapalat" w:hAnsi="GHEA Grapalat"/>
        </w:rPr>
        <w:t>Профессиональная квалификация</w:t>
      </w:r>
      <w:r w:rsidRPr="001B6EA0">
        <w:rPr>
          <w:rFonts w:ascii="GHEA Grapalat" w:hAnsi="GHEA Grapalat"/>
        </w:rPr>
        <w:t>_____________________________________</w:t>
      </w:r>
    </w:p>
    <w:p w14:paraId="4B25530B" w14:textId="77777777" w:rsidR="00A80FC4" w:rsidRPr="00580CE7" w:rsidRDefault="00A80FC4" w:rsidP="00A80FC4">
      <w:pPr>
        <w:spacing w:before="240"/>
        <w:jc w:val="right"/>
        <w:rPr>
          <w:rFonts w:ascii="GHEA Grapalat" w:hAnsi="GHEA Grapalat"/>
        </w:rPr>
      </w:pPr>
    </w:p>
    <w:tbl>
      <w:tblPr>
        <w:tblStyle w:val="TableGrid1"/>
        <w:tblpPr w:leftFromText="180" w:rightFromText="180" w:vertAnchor="text" w:horzAnchor="margin" w:tblpXSpec="center" w:tblpY="611"/>
        <w:tblW w:w="9246" w:type="dxa"/>
        <w:jc w:val="center"/>
        <w:tblLayout w:type="fixed"/>
        <w:tblLook w:val="04A0" w:firstRow="1" w:lastRow="0" w:firstColumn="1" w:lastColumn="0" w:noHBand="0" w:noVBand="1"/>
      </w:tblPr>
      <w:tblGrid>
        <w:gridCol w:w="4513"/>
        <w:gridCol w:w="2928"/>
        <w:gridCol w:w="1805"/>
      </w:tblGrid>
      <w:tr w:rsidR="00A80FC4" w:rsidRPr="00580CE7" w14:paraId="144FF55A" w14:textId="77777777" w:rsidTr="00F25D73">
        <w:trPr>
          <w:trHeight w:val="350"/>
          <w:jc w:val="center"/>
        </w:trPr>
        <w:tc>
          <w:tcPr>
            <w:tcW w:w="9246" w:type="dxa"/>
            <w:gridSpan w:val="3"/>
            <w:shd w:val="clear" w:color="auto" w:fill="DDD9C3" w:themeFill="background2" w:themeFillShade="E6"/>
            <w:vAlign w:val="center"/>
          </w:tcPr>
          <w:p w14:paraId="71EFB718" w14:textId="77777777" w:rsidR="00A80FC4" w:rsidRPr="00A6155B" w:rsidRDefault="00A80FC4" w:rsidP="00F25D73">
            <w:pPr>
              <w:jc w:val="center"/>
              <w:rPr>
                <w:rFonts w:ascii="GHEA Grapalat" w:hAnsi="GHEA Grapalat"/>
                <w:sz w:val="18"/>
                <w:lang w:val="ru-RU"/>
              </w:rPr>
            </w:pPr>
            <w:r w:rsidRPr="005B56C4">
              <w:rPr>
                <w:rFonts w:ascii="GHEA Grapalat" w:hAnsi="GHEA Grapalat"/>
                <w:sz w:val="18"/>
                <w:lang w:val="ru-RU"/>
              </w:rPr>
              <w:t>Профе</w:t>
            </w:r>
            <w:r>
              <w:rPr>
                <w:rFonts w:ascii="GHEA Grapalat" w:hAnsi="GHEA Grapalat"/>
                <w:sz w:val="18"/>
                <w:lang w:val="ru-RU"/>
              </w:rPr>
              <w:t>ссиональный опыт /за последние 10</w:t>
            </w:r>
            <w:r w:rsidRPr="005B56C4">
              <w:rPr>
                <w:rFonts w:ascii="GHEA Grapalat" w:hAnsi="GHEA Grapalat"/>
                <w:sz w:val="18"/>
                <w:lang w:val="ru-RU"/>
              </w:rPr>
              <w:t xml:space="preserve"> лет/***</w:t>
            </w:r>
          </w:p>
        </w:tc>
      </w:tr>
      <w:tr w:rsidR="00A80FC4" w:rsidRPr="00580CE7" w14:paraId="742D9805" w14:textId="77777777" w:rsidTr="00F25D73">
        <w:trPr>
          <w:trHeight w:val="447"/>
          <w:jc w:val="center"/>
        </w:trPr>
        <w:tc>
          <w:tcPr>
            <w:tcW w:w="4513" w:type="dxa"/>
            <w:shd w:val="clear" w:color="auto" w:fill="DDD9C3" w:themeFill="background2" w:themeFillShade="E6"/>
          </w:tcPr>
          <w:p w14:paraId="5A844B3F" w14:textId="77777777" w:rsidR="00A80FC4" w:rsidRPr="00A6155B" w:rsidRDefault="00A80FC4" w:rsidP="00F25D73">
            <w:pPr>
              <w:jc w:val="center"/>
              <w:rPr>
                <w:rFonts w:ascii="GHEA Grapalat" w:hAnsi="GHEA Grapalat"/>
                <w:sz w:val="18"/>
                <w:lang w:val="ru-RU"/>
              </w:rPr>
            </w:pPr>
            <w:r w:rsidRPr="00A6155B">
              <w:rPr>
                <w:rFonts w:ascii="GHEA Grapalat" w:hAnsi="GHEA Grapalat"/>
                <w:sz w:val="18"/>
                <w:lang w:val="ru-RU"/>
              </w:rPr>
              <w:t>Перечень выполненных работ и/или указанных услуг /объектов/, показателей/мощностей/</w:t>
            </w:r>
          </w:p>
        </w:tc>
        <w:tc>
          <w:tcPr>
            <w:tcW w:w="2928" w:type="dxa"/>
            <w:shd w:val="clear" w:color="auto" w:fill="DDD9C3" w:themeFill="background2" w:themeFillShade="E6"/>
          </w:tcPr>
          <w:p w14:paraId="204789A7" w14:textId="77777777" w:rsidR="00A80FC4" w:rsidRPr="005B56C4" w:rsidRDefault="00A80FC4" w:rsidP="00F25D73">
            <w:pPr>
              <w:jc w:val="center"/>
              <w:rPr>
                <w:rFonts w:ascii="GHEA Grapalat" w:hAnsi="GHEA Grapalat"/>
                <w:sz w:val="18"/>
              </w:rPr>
            </w:pPr>
            <w:r w:rsidRPr="005B56C4">
              <w:rPr>
                <w:rFonts w:ascii="GHEA Grapalat" w:hAnsi="GHEA Grapalat"/>
                <w:sz w:val="18"/>
                <w:lang w:val="ru-RU"/>
              </w:rPr>
              <w:t>название работодателя или компании</w:t>
            </w:r>
          </w:p>
        </w:tc>
        <w:tc>
          <w:tcPr>
            <w:tcW w:w="1805" w:type="dxa"/>
            <w:shd w:val="clear" w:color="auto" w:fill="DDD9C3" w:themeFill="background2" w:themeFillShade="E6"/>
            <w:vAlign w:val="center"/>
          </w:tcPr>
          <w:p w14:paraId="7378965E" w14:textId="77777777" w:rsidR="00A80FC4" w:rsidRPr="005B56C4" w:rsidRDefault="00A80FC4" w:rsidP="00F25D73">
            <w:pPr>
              <w:jc w:val="center"/>
              <w:rPr>
                <w:rFonts w:ascii="GHEA Grapalat" w:hAnsi="GHEA Grapalat"/>
                <w:sz w:val="18"/>
              </w:rPr>
            </w:pPr>
            <w:r>
              <w:rPr>
                <w:rFonts w:ascii="GHEA Grapalat" w:hAnsi="GHEA Grapalat"/>
                <w:sz w:val="18"/>
              </w:rPr>
              <w:t>Годы</w:t>
            </w:r>
          </w:p>
        </w:tc>
      </w:tr>
      <w:tr w:rsidR="00A80FC4" w:rsidRPr="00580CE7" w14:paraId="2B8A4526" w14:textId="77777777" w:rsidTr="00F25D73">
        <w:trPr>
          <w:trHeight w:val="360"/>
          <w:jc w:val="center"/>
        </w:trPr>
        <w:tc>
          <w:tcPr>
            <w:tcW w:w="4513" w:type="dxa"/>
            <w:vAlign w:val="center"/>
          </w:tcPr>
          <w:p w14:paraId="142DEC08" w14:textId="77777777" w:rsidR="00A80FC4" w:rsidRPr="00580CE7" w:rsidRDefault="00A80FC4" w:rsidP="00F25D73">
            <w:pPr>
              <w:rPr>
                <w:rFonts w:ascii="GHEA Grapalat" w:hAnsi="GHEA Grapalat"/>
                <w:sz w:val="18"/>
              </w:rPr>
            </w:pPr>
          </w:p>
        </w:tc>
        <w:tc>
          <w:tcPr>
            <w:tcW w:w="2928" w:type="dxa"/>
            <w:vAlign w:val="center"/>
          </w:tcPr>
          <w:p w14:paraId="40C4BE41" w14:textId="77777777" w:rsidR="00A80FC4" w:rsidRPr="00580CE7" w:rsidRDefault="00A80FC4" w:rsidP="00F25D73">
            <w:pPr>
              <w:rPr>
                <w:rFonts w:ascii="GHEA Grapalat" w:hAnsi="GHEA Grapalat"/>
                <w:sz w:val="18"/>
              </w:rPr>
            </w:pPr>
          </w:p>
        </w:tc>
        <w:tc>
          <w:tcPr>
            <w:tcW w:w="1805" w:type="dxa"/>
            <w:vAlign w:val="center"/>
          </w:tcPr>
          <w:p w14:paraId="56C3AB2A" w14:textId="77777777" w:rsidR="00A80FC4" w:rsidRPr="00580CE7" w:rsidRDefault="00A80FC4" w:rsidP="00F25D73">
            <w:pPr>
              <w:rPr>
                <w:rFonts w:ascii="GHEA Grapalat" w:hAnsi="GHEA Grapalat"/>
                <w:sz w:val="18"/>
              </w:rPr>
            </w:pPr>
          </w:p>
        </w:tc>
      </w:tr>
      <w:tr w:rsidR="00A80FC4" w:rsidRPr="00580CE7" w14:paraId="120A9D39" w14:textId="77777777" w:rsidTr="00F25D73">
        <w:trPr>
          <w:trHeight w:val="360"/>
          <w:jc w:val="center"/>
        </w:trPr>
        <w:tc>
          <w:tcPr>
            <w:tcW w:w="4513" w:type="dxa"/>
            <w:vAlign w:val="center"/>
          </w:tcPr>
          <w:p w14:paraId="728B82F1" w14:textId="77777777" w:rsidR="00A80FC4" w:rsidRPr="00580CE7" w:rsidRDefault="00A80FC4" w:rsidP="00F25D73">
            <w:pPr>
              <w:rPr>
                <w:rFonts w:ascii="GHEA Grapalat" w:hAnsi="GHEA Grapalat"/>
                <w:sz w:val="18"/>
              </w:rPr>
            </w:pPr>
          </w:p>
        </w:tc>
        <w:tc>
          <w:tcPr>
            <w:tcW w:w="2928" w:type="dxa"/>
            <w:vAlign w:val="center"/>
          </w:tcPr>
          <w:p w14:paraId="6D2B43F8" w14:textId="77777777" w:rsidR="00A80FC4" w:rsidRPr="00580CE7" w:rsidRDefault="00A80FC4" w:rsidP="00F25D73">
            <w:pPr>
              <w:rPr>
                <w:rFonts w:ascii="GHEA Grapalat" w:hAnsi="GHEA Grapalat"/>
                <w:sz w:val="18"/>
              </w:rPr>
            </w:pPr>
          </w:p>
        </w:tc>
        <w:tc>
          <w:tcPr>
            <w:tcW w:w="1805" w:type="dxa"/>
            <w:vAlign w:val="center"/>
          </w:tcPr>
          <w:p w14:paraId="2FDB7B01" w14:textId="77777777" w:rsidR="00A80FC4" w:rsidRPr="00580CE7" w:rsidRDefault="00A80FC4" w:rsidP="00F25D73">
            <w:pPr>
              <w:rPr>
                <w:rFonts w:ascii="GHEA Grapalat" w:hAnsi="GHEA Grapalat"/>
                <w:sz w:val="18"/>
              </w:rPr>
            </w:pPr>
          </w:p>
        </w:tc>
      </w:tr>
      <w:tr w:rsidR="00A80FC4" w:rsidRPr="00580CE7" w14:paraId="51415B97" w14:textId="77777777" w:rsidTr="00F25D73">
        <w:trPr>
          <w:trHeight w:val="360"/>
          <w:jc w:val="center"/>
        </w:trPr>
        <w:tc>
          <w:tcPr>
            <w:tcW w:w="4513" w:type="dxa"/>
            <w:vAlign w:val="center"/>
          </w:tcPr>
          <w:p w14:paraId="3C3E4E9A" w14:textId="77777777" w:rsidR="00A80FC4" w:rsidRPr="00580CE7" w:rsidRDefault="00A80FC4" w:rsidP="00F25D73">
            <w:pPr>
              <w:rPr>
                <w:rFonts w:ascii="GHEA Grapalat" w:hAnsi="GHEA Grapalat"/>
                <w:sz w:val="18"/>
              </w:rPr>
            </w:pPr>
          </w:p>
        </w:tc>
        <w:tc>
          <w:tcPr>
            <w:tcW w:w="2928" w:type="dxa"/>
            <w:vAlign w:val="center"/>
          </w:tcPr>
          <w:p w14:paraId="3D5A3AF1" w14:textId="77777777" w:rsidR="00A80FC4" w:rsidRPr="00580CE7" w:rsidRDefault="00A80FC4" w:rsidP="00F25D73">
            <w:pPr>
              <w:rPr>
                <w:rFonts w:ascii="GHEA Grapalat" w:hAnsi="GHEA Grapalat"/>
                <w:sz w:val="18"/>
              </w:rPr>
            </w:pPr>
          </w:p>
        </w:tc>
        <w:tc>
          <w:tcPr>
            <w:tcW w:w="1805" w:type="dxa"/>
            <w:vAlign w:val="center"/>
          </w:tcPr>
          <w:p w14:paraId="499416F4" w14:textId="77777777" w:rsidR="00A80FC4" w:rsidRPr="00580CE7" w:rsidRDefault="00A80FC4" w:rsidP="00F25D73">
            <w:pPr>
              <w:rPr>
                <w:rFonts w:ascii="GHEA Grapalat" w:hAnsi="GHEA Grapalat"/>
                <w:sz w:val="18"/>
              </w:rPr>
            </w:pPr>
          </w:p>
        </w:tc>
      </w:tr>
      <w:tr w:rsidR="00A80FC4" w:rsidRPr="00580CE7" w14:paraId="289364A6" w14:textId="77777777" w:rsidTr="00F25D73">
        <w:trPr>
          <w:trHeight w:val="360"/>
          <w:jc w:val="center"/>
        </w:trPr>
        <w:tc>
          <w:tcPr>
            <w:tcW w:w="4513" w:type="dxa"/>
            <w:vAlign w:val="center"/>
          </w:tcPr>
          <w:p w14:paraId="53639E99" w14:textId="77777777" w:rsidR="00A80FC4" w:rsidRPr="00580CE7" w:rsidRDefault="00A80FC4" w:rsidP="00F25D73">
            <w:pPr>
              <w:rPr>
                <w:rFonts w:ascii="GHEA Grapalat" w:hAnsi="GHEA Grapalat"/>
                <w:sz w:val="18"/>
              </w:rPr>
            </w:pPr>
          </w:p>
        </w:tc>
        <w:tc>
          <w:tcPr>
            <w:tcW w:w="2928" w:type="dxa"/>
            <w:vAlign w:val="center"/>
          </w:tcPr>
          <w:p w14:paraId="2FC83F41" w14:textId="77777777" w:rsidR="00A80FC4" w:rsidRPr="00580CE7" w:rsidRDefault="00A80FC4" w:rsidP="00F25D73">
            <w:pPr>
              <w:rPr>
                <w:rFonts w:ascii="GHEA Grapalat" w:hAnsi="GHEA Grapalat"/>
                <w:sz w:val="18"/>
              </w:rPr>
            </w:pPr>
          </w:p>
        </w:tc>
        <w:tc>
          <w:tcPr>
            <w:tcW w:w="1805" w:type="dxa"/>
            <w:vAlign w:val="center"/>
          </w:tcPr>
          <w:p w14:paraId="302F7B21" w14:textId="77777777" w:rsidR="00A80FC4" w:rsidRPr="00580CE7" w:rsidRDefault="00A80FC4" w:rsidP="00F25D73">
            <w:pPr>
              <w:rPr>
                <w:rFonts w:ascii="GHEA Grapalat" w:hAnsi="GHEA Grapalat"/>
                <w:sz w:val="18"/>
              </w:rPr>
            </w:pPr>
          </w:p>
        </w:tc>
      </w:tr>
      <w:tr w:rsidR="00A80FC4" w:rsidRPr="00580CE7" w14:paraId="11ADDC8E" w14:textId="77777777" w:rsidTr="00F25D73">
        <w:trPr>
          <w:trHeight w:val="360"/>
          <w:jc w:val="center"/>
        </w:trPr>
        <w:tc>
          <w:tcPr>
            <w:tcW w:w="4513" w:type="dxa"/>
            <w:vAlign w:val="center"/>
          </w:tcPr>
          <w:p w14:paraId="39890EF8" w14:textId="77777777" w:rsidR="00A80FC4" w:rsidRPr="00580CE7" w:rsidRDefault="00A80FC4" w:rsidP="00F25D73">
            <w:pPr>
              <w:rPr>
                <w:rFonts w:ascii="GHEA Grapalat" w:hAnsi="GHEA Grapalat"/>
                <w:sz w:val="18"/>
              </w:rPr>
            </w:pPr>
          </w:p>
        </w:tc>
        <w:tc>
          <w:tcPr>
            <w:tcW w:w="2928" w:type="dxa"/>
            <w:vAlign w:val="center"/>
          </w:tcPr>
          <w:p w14:paraId="5A1011B0" w14:textId="77777777" w:rsidR="00A80FC4" w:rsidRPr="00580CE7" w:rsidRDefault="00A80FC4" w:rsidP="00F25D73">
            <w:pPr>
              <w:rPr>
                <w:rFonts w:ascii="GHEA Grapalat" w:hAnsi="GHEA Grapalat"/>
                <w:sz w:val="18"/>
              </w:rPr>
            </w:pPr>
          </w:p>
        </w:tc>
        <w:tc>
          <w:tcPr>
            <w:tcW w:w="1805" w:type="dxa"/>
            <w:vAlign w:val="center"/>
          </w:tcPr>
          <w:p w14:paraId="358385B9" w14:textId="77777777" w:rsidR="00A80FC4" w:rsidRPr="00580CE7" w:rsidRDefault="00A80FC4" w:rsidP="00F25D73">
            <w:pPr>
              <w:rPr>
                <w:rFonts w:ascii="GHEA Grapalat" w:hAnsi="GHEA Grapalat"/>
                <w:sz w:val="18"/>
              </w:rPr>
            </w:pPr>
          </w:p>
        </w:tc>
      </w:tr>
      <w:tr w:rsidR="00A80FC4" w:rsidRPr="00580CE7" w14:paraId="16B82F99" w14:textId="77777777" w:rsidTr="00F25D73">
        <w:trPr>
          <w:trHeight w:val="360"/>
          <w:jc w:val="center"/>
        </w:trPr>
        <w:tc>
          <w:tcPr>
            <w:tcW w:w="4513" w:type="dxa"/>
            <w:vAlign w:val="center"/>
          </w:tcPr>
          <w:p w14:paraId="55F2FEF6" w14:textId="77777777" w:rsidR="00A80FC4" w:rsidRPr="00580CE7" w:rsidRDefault="00A80FC4" w:rsidP="00F25D73">
            <w:pPr>
              <w:rPr>
                <w:rFonts w:ascii="GHEA Grapalat" w:hAnsi="GHEA Grapalat"/>
                <w:sz w:val="18"/>
              </w:rPr>
            </w:pPr>
          </w:p>
        </w:tc>
        <w:tc>
          <w:tcPr>
            <w:tcW w:w="2928" w:type="dxa"/>
            <w:vAlign w:val="center"/>
          </w:tcPr>
          <w:p w14:paraId="662C193A" w14:textId="77777777" w:rsidR="00A80FC4" w:rsidRPr="00580CE7" w:rsidRDefault="00A80FC4" w:rsidP="00F25D73">
            <w:pPr>
              <w:rPr>
                <w:rFonts w:ascii="GHEA Grapalat" w:hAnsi="GHEA Grapalat"/>
                <w:sz w:val="18"/>
              </w:rPr>
            </w:pPr>
          </w:p>
        </w:tc>
        <w:tc>
          <w:tcPr>
            <w:tcW w:w="1805" w:type="dxa"/>
            <w:vAlign w:val="center"/>
          </w:tcPr>
          <w:p w14:paraId="44D0BB8F" w14:textId="77777777" w:rsidR="00A80FC4" w:rsidRPr="00580CE7" w:rsidRDefault="00A80FC4" w:rsidP="00F25D73">
            <w:pPr>
              <w:rPr>
                <w:rFonts w:ascii="GHEA Grapalat" w:hAnsi="GHEA Grapalat"/>
                <w:sz w:val="18"/>
              </w:rPr>
            </w:pPr>
          </w:p>
        </w:tc>
      </w:tr>
      <w:tr w:rsidR="00A80FC4" w:rsidRPr="00580CE7" w14:paraId="7CB38C2F" w14:textId="77777777" w:rsidTr="00F25D73">
        <w:trPr>
          <w:trHeight w:val="360"/>
          <w:jc w:val="center"/>
        </w:trPr>
        <w:tc>
          <w:tcPr>
            <w:tcW w:w="4513" w:type="dxa"/>
            <w:vAlign w:val="center"/>
          </w:tcPr>
          <w:p w14:paraId="3306C179" w14:textId="77777777" w:rsidR="00A80FC4" w:rsidRPr="00580CE7" w:rsidRDefault="00A80FC4" w:rsidP="00F25D73">
            <w:pPr>
              <w:rPr>
                <w:rFonts w:ascii="GHEA Grapalat" w:hAnsi="GHEA Grapalat"/>
                <w:sz w:val="18"/>
              </w:rPr>
            </w:pPr>
          </w:p>
        </w:tc>
        <w:tc>
          <w:tcPr>
            <w:tcW w:w="2928" w:type="dxa"/>
            <w:vAlign w:val="center"/>
          </w:tcPr>
          <w:p w14:paraId="2538FDF9" w14:textId="77777777" w:rsidR="00A80FC4" w:rsidRPr="00580CE7" w:rsidRDefault="00A80FC4" w:rsidP="00F25D73">
            <w:pPr>
              <w:rPr>
                <w:rFonts w:ascii="GHEA Grapalat" w:hAnsi="GHEA Grapalat"/>
                <w:sz w:val="18"/>
              </w:rPr>
            </w:pPr>
          </w:p>
        </w:tc>
        <w:tc>
          <w:tcPr>
            <w:tcW w:w="1805" w:type="dxa"/>
            <w:vAlign w:val="center"/>
          </w:tcPr>
          <w:p w14:paraId="16740A15" w14:textId="77777777" w:rsidR="00A80FC4" w:rsidRPr="00580CE7" w:rsidRDefault="00A80FC4" w:rsidP="00F25D73">
            <w:pPr>
              <w:rPr>
                <w:rFonts w:ascii="GHEA Grapalat" w:hAnsi="GHEA Grapalat"/>
                <w:sz w:val="18"/>
              </w:rPr>
            </w:pPr>
          </w:p>
        </w:tc>
      </w:tr>
      <w:tr w:rsidR="00A80FC4" w:rsidRPr="00580CE7" w14:paraId="621050A7" w14:textId="77777777" w:rsidTr="00F25D73">
        <w:trPr>
          <w:trHeight w:val="360"/>
          <w:jc w:val="center"/>
        </w:trPr>
        <w:tc>
          <w:tcPr>
            <w:tcW w:w="4513" w:type="dxa"/>
            <w:vAlign w:val="center"/>
          </w:tcPr>
          <w:p w14:paraId="0F15EEFF" w14:textId="77777777" w:rsidR="00A80FC4" w:rsidRPr="00580CE7" w:rsidRDefault="00A80FC4" w:rsidP="00F25D73">
            <w:pPr>
              <w:rPr>
                <w:rFonts w:ascii="GHEA Grapalat" w:hAnsi="GHEA Grapalat"/>
                <w:sz w:val="18"/>
              </w:rPr>
            </w:pPr>
          </w:p>
        </w:tc>
        <w:tc>
          <w:tcPr>
            <w:tcW w:w="2928" w:type="dxa"/>
            <w:vAlign w:val="center"/>
          </w:tcPr>
          <w:p w14:paraId="577E734B" w14:textId="77777777" w:rsidR="00A80FC4" w:rsidRPr="00580CE7" w:rsidRDefault="00A80FC4" w:rsidP="00F25D73">
            <w:pPr>
              <w:rPr>
                <w:rFonts w:ascii="GHEA Grapalat" w:hAnsi="GHEA Grapalat"/>
                <w:sz w:val="18"/>
              </w:rPr>
            </w:pPr>
          </w:p>
        </w:tc>
        <w:tc>
          <w:tcPr>
            <w:tcW w:w="1805" w:type="dxa"/>
            <w:vAlign w:val="center"/>
          </w:tcPr>
          <w:p w14:paraId="2919E91A" w14:textId="77777777" w:rsidR="00A80FC4" w:rsidRPr="00580CE7" w:rsidRDefault="00A80FC4" w:rsidP="00F25D73">
            <w:pPr>
              <w:rPr>
                <w:rFonts w:ascii="GHEA Grapalat" w:hAnsi="GHEA Grapalat"/>
                <w:sz w:val="18"/>
              </w:rPr>
            </w:pPr>
          </w:p>
        </w:tc>
      </w:tr>
      <w:tr w:rsidR="00A80FC4" w:rsidRPr="00580CE7" w14:paraId="0513229F" w14:textId="77777777" w:rsidTr="00F25D73">
        <w:trPr>
          <w:trHeight w:val="360"/>
          <w:jc w:val="center"/>
        </w:trPr>
        <w:tc>
          <w:tcPr>
            <w:tcW w:w="4513" w:type="dxa"/>
            <w:vAlign w:val="center"/>
          </w:tcPr>
          <w:p w14:paraId="26F2F814" w14:textId="77777777" w:rsidR="00A80FC4" w:rsidRPr="00580CE7" w:rsidRDefault="00A80FC4" w:rsidP="00F25D73">
            <w:pPr>
              <w:rPr>
                <w:rFonts w:ascii="GHEA Grapalat" w:hAnsi="GHEA Grapalat"/>
                <w:sz w:val="18"/>
              </w:rPr>
            </w:pPr>
          </w:p>
        </w:tc>
        <w:tc>
          <w:tcPr>
            <w:tcW w:w="2928" w:type="dxa"/>
            <w:vAlign w:val="center"/>
          </w:tcPr>
          <w:p w14:paraId="5223CFD6" w14:textId="77777777" w:rsidR="00A80FC4" w:rsidRPr="00580CE7" w:rsidRDefault="00A80FC4" w:rsidP="00F25D73">
            <w:pPr>
              <w:rPr>
                <w:rFonts w:ascii="GHEA Grapalat" w:hAnsi="GHEA Grapalat"/>
                <w:sz w:val="18"/>
              </w:rPr>
            </w:pPr>
          </w:p>
        </w:tc>
        <w:tc>
          <w:tcPr>
            <w:tcW w:w="1805" w:type="dxa"/>
            <w:vAlign w:val="center"/>
          </w:tcPr>
          <w:p w14:paraId="42E923E7" w14:textId="77777777" w:rsidR="00A80FC4" w:rsidRPr="00580CE7" w:rsidRDefault="00A80FC4" w:rsidP="00F25D73">
            <w:pPr>
              <w:rPr>
                <w:rFonts w:ascii="GHEA Grapalat" w:hAnsi="GHEA Grapalat"/>
                <w:sz w:val="18"/>
              </w:rPr>
            </w:pPr>
          </w:p>
        </w:tc>
      </w:tr>
      <w:tr w:rsidR="00A80FC4" w:rsidRPr="00580CE7" w14:paraId="34453F4E" w14:textId="77777777" w:rsidTr="00F25D73">
        <w:trPr>
          <w:trHeight w:val="360"/>
          <w:jc w:val="center"/>
        </w:trPr>
        <w:tc>
          <w:tcPr>
            <w:tcW w:w="4513" w:type="dxa"/>
          </w:tcPr>
          <w:p w14:paraId="4A23EF19" w14:textId="77777777" w:rsidR="00A80FC4" w:rsidRPr="00580CE7" w:rsidRDefault="00A80FC4" w:rsidP="00F25D73">
            <w:pPr>
              <w:rPr>
                <w:rFonts w:ascii="GHEA Grapalat" w:hAnsi="GHEA Grapalat"/>
                <w:sz w:val="18"/>
              </w:rPr>
            </w:pPr>
          </w:p>
        </w:tc>
        <w:tc>
          <w:tcPr>
            <w:tcW w:w="2928" w:type="dxa"/>
          </w:tcPr>
          <w:p w14:paraId="5F987AE8" w14:textId="77777777" w:rsidR="00A80FC4" w:rsidRPr="00580CE7" w:rsidRDefault="00A80FC4" w:rsidP="00F25D73">
            <w:pPr>
              <w:rPr>
                <w:rFonts w:ascii="GHEA Grapalat" w:hAnsi="GHEA Grapalat"/>
                <w:sz w:val="18"/>
              </w:rPr>
            </w:pPr>
          </w:p>
        </w:tc>
        <w:tc>
          <w:tcPr>
            <w:tcW w:w="1805" w:type="dxa"/>
          </w:tcPr>
          <w:p w14:paraId="77AFF48A" w14:textId="77777777" w:rsidR="00A80FC4" w:rsidRPr="00580CE7" w:rsidRDefault="00A80FC4" w:rsidP="00F25D73">
            <w:pPr>
              <w:rPr>
                <w:rFonts w:ascii="GHEA Grapalat" w:hAnsi="GHEA Grapalat"/>
                <w:sz w:val="18"/>
              </w:rPr>
            </w:pPr>
          </w:p>
        </w:tc>
      </w:tr>
    </w:tbl>
    <w:p w14:paraId="5F9A5FD6" w14:textId="77777777" w:rsidR="00A80FC4" w:rsidRDefault="00A80FC4" w:rsidP="00A80FC4">
      <w:pPr>
        <w:rPr>
          <w:rFonts w:ascii="GHEA Grapalat" w:hAnsi="GHEA Grapalat"/>
        </w:rPr>
      </w:pPr>
    </w:p>
    <w:p w14:paraId="405B800A" w14:textId="77777777" w:rsidR="00A80FC4" w:rsidRPr="00A6155B" w:rsidRDefault="00A80FC4" w:rsidP="00A80FC4">
      <w:pPr>
        <w:rPr>
          <w:rFonts w:ascii="GHEA Grapalat" w:hAnsi="GHEA Grapalat"/>
        </w:rPr>
      </w:pPr>
      <w:r w:rsidRPr="005B56C4">
        <w:rPr>
          <w:rFonts w:ascii="GHEA Grapalat" w:hAnsi="GHEA Grapalat"/>
        </w:rPr>
        <w:t>***</w:t>
      </w:r>
      <w:r w:rsidRPr="00DF7402">
        <w:rPr>
          <w:rFonts w:ascii="GHEA Grapalat" w:hAnsi="GHEA Grapalat"/>
        </w:rPr>
        <w:t xml:space="preserve"> </w:t>
      </w:r>
      <w:r w:rsidRPr="005B56C4">
        <w:rPr>
          <w:rFonts w:ascii="GHEA Grapalat" w:hAnsi="GHEA Grapalat"/>
        </w:rPr>
        <w:t>представленные работы будут являться основой для оценки сотрудников.</w:t>
      </w:r>
    </w:p>
    <w:p w14:paraId="114BDDAC" w14:textId="77777777" w:rsidR="00A80FC4" w:rsidRPr="00DF7402" w:rsidRDefault="00A80FC4" w:rsidP="00A80FC4">
      <w:pPr>
        <w:rPr>
          <w:rFonts w:ascii="GHEA Grapalat" w:hAnsi="GHEA Grapalat"/>
          <w:sz w:val="20"/>
          <w:szCs w:val="20"/>
        </w:rPr>
      </w:pPr>
    </w:p>
    <w:p w14:paraId="2683C163" w14:textId="77777777" w:rsidR="00A80FC4" w:rsidRPr="00A6155B" w:rsidRDefault="00A80FC4" w:rsidP="00A80FC4">
      <w:pPr>
        <w:rPr>
          <w:rFonts w:ascii="GHEA Grapalat" w:hAnsi="GHEA Grapalat"/>
          <w:sz w:val="20"/>
          <w:szCs w:val="20"/>
        </w:rPr>
      </w:pPr>
      <w:r w:rsidRPr="00A6155B">
        <w:rPr>
          <w:rFonts w:ascii="GHEA Grapalat" w:hAnsi="GHEA Grapalat"/>
          <w:sz w:val="20"/>
          <w:szCs w:val="20"/>
        </w:rPr>
        <w:t>Примечание*</w:t>
      </w:r>
    </w:p>
    <w:p w14:paraId="279ECBC2" w14:textId="77777777" w:rsidR="00A80FC4" w:rsidRPr="00DF7402" w:rsidRDefault="00A80FC4" w:rsidP="00A80FC4">
      <w:pPr>
        <w:rPr>
          <w:rFonts w:ascii="GHEA Grapalat" w:hAnsi="GHEA Grapalat"/>
          <w:sz w:val="20"/>
          <w:szCs w:val="20"/>
        </w:rPr>
      </w:pPr>
      <w:r w:rsidRPr="00A6155B">
        <w:rPr>
          <w:rFonts w:ascii="GHEA Grapalat" w:hAnsi="GHEA Grapalat"/>
          <w:sz w:val="20"/>
          <w:szCs w:val="20"/>
        </w:rPr>
        <w:t>Участник</w:t>
      </w:r>
      <w:r w:rsidRPr="00DF7402">
        <w:rPr>
          <w:rFonts w:ascii="GHEA Grapalat" w:hAnsi="GHEA Grapalat"/>
          <w:sz w:val="20"/>
          <w:szCs w:val="20"/>
        </w:rPr>
        <w:t xml:space="preserve"> настоящим подтверждает, что информация, указанная в резюме работника, </w:t>
      </w:r>
      <w:r w:rsidRPr="00A6155B">
        <w:rPr>
          <w:rFonts w:ascii="GHEA Grapalat" w:hAnsi="GHEA Grapalat"/>
          <w:sz w:val="20"/>
          <w:szCs w:val="20"/>
        </w:rPr>
        <w:t>действенна</w:t>
      </w:r>
      <w:r w:rsidRPr="00DF7402">
        <w:rPr>
          <w:rFonts w:ascii="GHEA Grapalat" w:hAnsi="GHEA Grapalat"/>
          <w:sz w:val="20"/>
          <w:szCs w:val="20"/>
        </w:rPr>
        <w:t>.</w:t>
      </w:r>
    </w:p>
    <w:p w14:paraId="11FB8E52" w14:textId="77777777" w:rsidR="00A80FC4" w:rsidRPr="00A6155B" w:rsidRDefault="00A80FC4" w:rsidP="00A80FC4">
      <w:pPr>
        <w:rPr>
          <w:rFonts w:ascii="GHEA Grapalat" w:hAnsi="GHEA Grapalat"/>
          <w:sz w:val="20"/>
          <w:szCs w:val="20"/>
        </w:rPr>
      </w:pPr>
      <w:r w:rsidRPr="00DF7402">
        <w:rPr>
          <w:rFonts w:ascii="GHEA Grapalat" w:hAnsi="GHEA Grapalat"/>
          <w:sz w:val="20"/>
          <w:szCs w:val="20"/>
        </w:rPr>
        <w:t xml:space="preserve">Специалист, подписывая настоящий документ, дает свое согласие на проведение технического </w:t>
      </w:r>
      <w:r w:rsidRPr="00A6155B">
        <w:rPr>
          <w:rFonts w:ascii="GHEA Grapalat" w:hAnsi="GHEA Grapalat"/>
          <w:sz w:val="20"/>
          <w:szCs w:val="20"/>
        </w:rPr>
        <w:t>надзора</w:t>
      </w:r>
      <w:r w:rsidRPr="00DF7402">
        <w:rPr>
          <w:rFonts w:ascii="GHEA Grapalat" w:hAnsi="GHEA Grapalat"/>
          <w:sz w:val="20"/>
          <w:szCs w:val="20"/>
        </w:rPr>
        <w:t xml:space="preserve"> данного объекта(ов) и на включение во вкладыш компании.</w:t>
      </w:r>
    </w:p>
    <w:p w14:paraId="7A8FA625" w14:textId="77777777" w:rsidR="00A80FC4" w:rsidRPr="006A134B" w:rsidRDefault="00A80FC4" w:rsidP="00A80FC4">
      <w:pPr>
        <w:rPr>
          <w:rFonts w:ascii="GHEA Grapalat" w:hAnsi="GHEA Grapalat"/>
        </w:rPr>
      </w:pPr>
    </w:p>
    <w:p w14:paraId="73E5C8C8" w14:textId="77777777" w:rsidR="00A80FC4" w:rsidRPr="00C445FB" w:rsidRDefault="00A80FC4" w:rsidP="00A80FC4">
      <w:pPr>
        <w:rPr>
          <w:rFonts w:ascii="GHEA Grapalat" w:hAnsi="GHEA Grapalat"/>
        </w:rPr>
      </w:pPr>
      <w:r w:rsidRPr="00C445FB">
        <w:rPr>
          <w:rFonts w:ascii="GHEA Grapalat" w:hAnsi="GHEA Grapalat"/>
        </w:rPr>
        <w:t>____________________________________________________</w:t>
      </w:r>
      <w:r>
        <w:rPr>
          <w:rFonts w:ascii="GHEA Grapalat" w:hAnsi="GHEA Grapalat"/>
        </w:rPr>
        <w:t xml:space="preserve">          </w:t>
      </w:r>
      <w:r w:rsidRPr="00C445FB">
        <w:rPr>
          <w:rFonts w:ascii="GHEA Grapalat" w:hAnsi="GHEA Grapalat"/>
        </w:rPr>
        <w:t xml:space="preserve">         ___________________</w:t>
      </w:r>
    </w:p>
    <w:p w14:paraId="51549DDC" w14:textId="77777777" w:rsidR="00A80FC4" w:rsidRPr="00BE09B3" w:rsidRDefault="00A80FC4" w:rsidP="00A80FC4">
      <w:pPr>
        <w:rPr>
          <w:rFonts w:ascii="GHEA Grapalat" w:hAnsi="GHEA Grapalat"/>
          <w:sz w:val="18"/>
        </w:rPr>
      </w:pPr>
      <w:r w:rsidRPr="00C445FB">
        <w:rPr>
          <w:rFonts w:ascii="GHEA Grapalat" w:hAnsi="GHEA Grapalat"/>
          <w:sz w:val="18"/>
        </w:rPr>
        <w:t>(</w:t>
      </w:r>
      <w:r w:rsidRPr="00BE09B3">
        <w:rPr>
          <w:rFonts w:ascii="GHEA Grapalat" w:hAnsi="GHEA Grapalat"/>
          <w:sz w:val="18"/>
        </w:rPr>
        <w:t>должность, имя и фамилия</w:t>
      </w:r>
      <w:r w:rsidRPr="00A6155B">
        <w:rPr>
          <w:rFonts w:ascii="GHEA Grapalat" w:hAnsi="GHEA Grapalat"/>
          <w:sz w:val="18"/>
        </w:rPr>
        <w:t xml:space="preserve"> Участника</w:t>
      </w:r>
      <w:r w:rsidRPr="00C445FB">
        <w:rPr>
          <w:rFonts w:ascii="GHEA Grapalat" w:hAnsi="GHEA Grapalat"/>
          <w:sz w:val="18"/>
        </w:rPr>
        <w:t>)</w:t>
      </w:r>
      <w:r>
        <w:rPr>
          <w:rFonts w:ascii="GHEA Grapalat" w:hAnsi="GHEA Grapalat"/>
          <w:sz w:val="18"/>
        </w:rPr>
        <w:t xml:space="preserve">                                                  </w:t>
      </w:r>
      <w:r w:rsidRPr="00C445FB">
        <w:rPr>
          <w:rFonts w:ascii="GHEA Grapalat" w:hAnsi="GHEA Grapalat"/>
          <w:sz w:val="18"/>
        </w:rPr>
        <w:t xml:space="preserve">    </w:t>
      </w:r>
      <w:r>
        <w:rPr>
          <w:rFonts w:ascii="GHEA Grapalat" w:hAnsi="GHEA Grapalat"/>
          <w:sz w:val="18"/>
        </w:rPr>
        <w:t xml:space="preserve">      </w:t>
      </w:r>
      <w:r w:rsidRPr="00C445FB">
        <w:rPr>
          <w:rFonts w:ascii="GHEA Grapalat" w:hAnsi="GHEA Grapalat"/>
        </w:rPr>
        <w:t xml:space="preserve"> </w:t>
      </w:r>
      <w:r w:rsidRPr="00A6155B">
        <w:rPr>
          <w:rFonts w:ascii="GHEA Grapalat" w:hAnsi="GHEA Grapalat"/>
        </w:rPr>
        <w:t xml:space="preserve">                    </w:t>
      </w:r>
      <w:r w:rsidRPr="00C445FB">
        <w:rPr>
          <w:rFonts w:ascii="GHEA Grapalat" w:hAnsi="GHEA Grapalat"/>
          <w:sz w:val="18"/>
        </w:rPr>
        <w:t>(</w:t>
      </w:r>
      <w:r w:rsidRPr="00A6155B">
        <w:rPr>
          <w:rFonts w:ascii="GHEA Grapalat" w:hAnsi="GHEA Grapalat"/>
          <w:sz w:val="18"/>
        </w:rPr>
        <w:t>подпись)</w:t>
      </w:r>
    </w:p>
    <w:p w14:paraId="3638EED8" w14:textId="77777777" w:rsidR="00A80FC4" w:rsidRDefault="00A80FC4" w:rsidP="00A80FC4">
      <w:pPr>
        <w:rPr>
          <w:rFonts w:ascii="GHEA Grapalat" w:hAnsi="GHEA Grapalat"/>
        </w:rPr>
      </w:pPr>
    </w:p>
    <w:p w14:paraId="412F99DA" w14:textId="77777777" w:rsidR="00A80FC4" w:rsidRPr="00C445FB" w:rsidRDefault="00A80FC4" w:rsidP="00A80FC4">
      <w:pPr>
        <w:rPr>
          <w:rFonts w:ascii="GHEA Grapalat" w:hAnsi="GHEA Grapalat"/>
        </w:rPr>
      </w:pPr>
      <w:r w:rsidRPr="00C445FB">
        <w:rPr>
          <w:rFonts w:ascii="GHEA Grapalat" w:hAnsi="GHEA Grapalat"/>
        </w:rPr>
        <w:t>____________________________________________________</w:t>
      </w:r>
      <w:r>
        <w:rPr>
          <w:rFonts w:ascii="GHEA Grapalat" w:hAnsi="GHEA Grapalat"/>
        </w:rPr>
        <w:t xml:space="preserve">          </w:t>
      </w:r>
      <w:r w:rsidRPr="00C445FB">
        <w:rPr>
          <w:rFonts w:ascii="GHEA Grapalat" w:hAnsi="GHEA Grapalat"/>
        </w:rPr>
        <w:t xml:space="preserve">         ___________________</w:t>
      </w:r>
    </w:p>
    <w:p w14:paraId="5A2E21AD" w14:textId="77777777" w:rsidR="00A80FC4" w:rsidRPr="00B57400" w:rsidRDefault="00A80FC4" w:rsidP="00A80FC4">
      <w:pPr>
        <w:rPr>
          <w:rFonts w:ascii="GHEA Grapalat" w:hAnsi="GHEA Grapalat"/>
          <w:sz w:val="18"/>
        </w:rPr>
      </w:pPr>
      <w:r w:rsidRPr="00C445FB">
        <w:rPr>
          <w:rFonts w:ascii="GHEA Grapalat" w:hAnsi="GHEA Grapalat"/>
          <w:sz w:val="18"/>
        </w:rPr>
        <w:t>(</w:t>
      </w:r>
      <w:r w:rsidRPr="00B57400">
        <w:rPr>
          <w:rFonts w:ascii="GHEA Grapalat" w:hAnsi="GHEA Grapalat"/>
          <w:sz w:val="18"/>
        </w:rPr>
        <w:t>должность, имя, фамилия сотрудника</w:t>
      </w:r>
      <w:r w:rsidRPr="00C445FB">
        <w:rPr>
          <w:rFonts w:ascii="GHEA Grapalat" w:hAnsi="GHEA Grapalat"/>
          <w:sz w:val="18"/>
        </w:rPr>
        <w:t>)</w:t>
      </w:r>
      <w:r>
        <w:rPr>
          <w:rFonts w:ascii="GHEA Grapalat" w:hAnsi="GHEA Grapalat"/>
          <w:sz w:val="18"/>
        </w:rPr>
        <w:t xml:space="preserve">                                                  </w:t>
      </w:r>
      <w:r w:rsidRPr="00C445FB">
        <w:rPr>
          <w:rFonts w:ascii="GHEA Grapalat" w:hAnsi="GHEA Grapalat"/>
          <w:sz w:val="18"/>
        </w:rPr>
        <w:t xml:space="preserve">    </w:t>
      </w:r>
      <w:r>
        <w:rPr>
          <w:rFonts w:ascii="GHEA Grapalat" w:hAnsi="GHEA Grapalat"/>
          <w:sz w:val="18"/>
        </w:rPr>
        <w:t xml:space="preserve">      </w:t>
      </w:r>
      <w:r w:rsidRPr="00A6155B">
        <w:rPr>
          <w:rFonts w:ascii="GHEA Grapalat" w:hAnsi="GHEA Grapalat"/>
          <w:sz w:val="18"/>
        </w:rPr>
        <w:t xml:space="preserve">                         </w:t>
      </w:r>
      <w:r w:rsidRPr="00C445FB">
        <w:rPr>
          <w:rFonts w:ascii="GHEA Grapalat" w:hAnsi="GHEA Grapalat"/>
        </w:rPr>
        <w:t xml:space="preserve"> </w:t>
      </w:r>
      <w:r w:rsidRPr="00C445FB">
        <w:rPr>
          <w:rFonts w:ascii="GHEA Grapalat" w:hAnsi="GHEA Grapalat"/>
          <w:sz w:val="18"/>
        </w:rPr>
        <w:t>(</w:t>
      </w:r>
      <w:r>
        <w:rPr>
          <w:rFonts w:ascii="GHEA Grapalat" w:hAnsi="GHEA Grapalat"/>
          <w:sz w:val="18"/>
        </w:rPr>
        <w:t>подпись</w:t>
      </w:r>
      <w:r w:rsidRPr="00C445FB">
        <w:rPr>
          <w:rFonts w:ascii="GHEA Grapalat" w:hAnsi="GHEA Grapalat"/>
          <w:sz w:val="18"/>
        </w:rPr>
        <w:t>)</w:t>
      </w:r>
    </w:p>
    <w:p w14:paraId="36CECFC0"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3704D3CA" w14:textId="77777777" w:rsidR="00A80FC4" w:rsidRDefault="00A80FC4" w:rsidP="00A80FC4">
      <w:pPr>
        <w:pStyle w:val="BodyTextIndent3"/>
        <w:widowControl w:val="0"/>
        <w:spacing w:after="160" w:line="240" w:lineRule="auto"/>
        <w:ind w:firstLine="0"/>
        <w:jc w:val="center"/>
        <w:rPr>
          <w:rFonts w:ascii="GHEA Grapalat" w:hAnsi="GHEA Grapalat"/>
          <w:b/>
          <w:sz w:val="24"/>
          <w:szCs w:val="24"/>
        </w:rPr>
      </w:pPr>
    </w:p>
    <w:p w14:paraId="12FB6BCC" w14:textId="77777777" w:rsidR="006016F3" w:rsidRPr="005F52BD" w:rsidRDefault="006016F3" w:rsidP="006016F3">
      <w:pPr>
        <w:jc w:val="right"/>
        <w:rPr>
          <w:ins w:id="44" w:author="Inesa Kocharyan" w:date="2025-03-21T20:34:00Z"/>
          <w:rFonts w:ascii="GHEA Grapalat" w:hAnsi="GHEA Grapalat"/>
          <w:b/>
        </w:rPr>
      </w:pPr>
    </w:p>
    <w:p w14:paraId="52632B41" w14:textId="77777777" w:rsidR="006016F3" w:rsidRPr="005F52BD" w:rsidRDefault="006016F3" w:rsidP="006016F3">
      <w:pPr>
        <w:jc w:val="right"/>
        <w:rPr>
          <w:ins w:id="45" w:author="Inesa Kocharyan" w:date="2025-03-21T20:34:00Z"/>
          <w:rFonts w:ascii="GHEA Grapalat" w:hAnsi="GHEA Grapalat"/>
          <w:b/>
        </w:rPr>
      </w:pPr>
    </w:p>
    <w:p w14:paraId="417F34A7" w14:textId="77777777" w:rsidR="006016F3" w:rsidRPr="005F52BD" w:rsidRDefault="006016F3" w:rsidP="006016F3">
      <w:pPr>
        <w:jc w:val="right"/>
        <w:rPr>
          <w:ins w:id="46" w:author="Inesa Kocharyan" w:date="2025-03-21T20:34:00Z"/>
          <w:rFonts w:ascii="GHEA Grapalat" w:hAnsi="GHEA Grapalat"/>
          <w:b/>
        </w:rPr>
      </w:pPr>
    </w:p>
    <w:p w14:paraId="4813D4EB" w14:textId="77777777" w:rsidR="006016F3" w:rsidRPr="005F52BD" w:rsidRDefault="006016F3" w:rsidP="006016F3">
      <w:pPr>
        <w:jc w:val="right"/>
        <w:rPr>
          <w:ins w:id="47" w:author="Inesa Kocharyan" w:date="2025-03-21T20:34:00Z"/>
          <w:rFonts w:ascii="GHEA Grapalat" w:hAnsi="GHEA Grapalat"/>
          <w:b/>
        </w:rPr>
      </w:pPr>
    </w:p>
    <w:p w14:paraId="3BDC0494" w14:textId="77777777" w:rsidR="006016F3" w:rsidRPr="005F52BD" w:rsidRDefault="006016F3" w:rsidP="006016F3">
      <w:pPr>
        <w:jc w:val="right"/>
        <w:rPr>
          <w:ins w:id="48" w:author="Inesa Kocharyan" w:date="2025-03-21T20:34:00Z"/>
          <w:rFonts w:ascii="GHEA Grapalat" w:hAnsi="GHEA Grapalat"/>
          <w:b/>
        </w:rPr>
      </w:pPr>
    </w:p>
    <w:p w14:paraId="02A86701" w14:textId="77777777" w:rsidR="006016F3" w:rsidRPr="005F52BD" w:rsidRDefault="006016F3" w:rsidP="006016F3">
      <w:pPr>
        <w:jc w:val="right"/>
        <w:rPr>
          <w:ins w:id="49" w:author="Inesa Kocharyan" w:date="2025-03-21T20:34:00Z"/>
          <w:rFonts w:ascii="GHEA Grapalat" w:hAnsi="GHEA Grapalat"/>
          <w:b/>
        </w:rPr>
      </w:pPr>
    </w:p>
    <w:p w14:paraId="11843E8C" w14:textId="77777777" w:rsidR="006016F3" w:rsidRPr="005F52BD" w:rsidRDefault="006016F3" w:rsidP="006016F3">
      <w:pPr>
        <w:jc w:val="right"/>
        <w:rPr>
          <w:ins w:id="50" w:author="Inesa Kocharyan" w:date="2025-03-21T20:34:00Z"/>
          <w:rFonts w:ascii="GHEA Grapalat" w:hAnsi="GHEA Grapalat"/>
          <w:b/>
        </w:rPr>
      </w:pPr>
    </w:p>
    <w:p w14:paraId="196048A5" w14:textId="77777777" w:rsidR="006016F3" w:rsidRPr="005F52BD" w:rsidRDefault="006016F3" w:rsidP="006016F3">
      <w:pPr>
        <w:jc w:val="right"/>
        <w:rPr>
          <w:ins w:id="51" w:author="Inesa Kocharyan" w:date="2025-03-21T20:34:00Z"/>
          <w:rFonts w:ascii="GHEA Grapalat" w:hAnsi="GHEA Grapalat"/>
          <w:b/>
        </w:rPr>
      </w:pPr>
    </w:p>
    <w:p w14:paraId="038616C5" w14:textId="77777777" w:rsidR="002B66A2" w:rsidRPr="008875C7" w:rsidRDefault="002B66A2" w:rsidP="002B66A2">
      <w:pPr>
        <w:widowControl w:val="0"/>
        <w:spacing w:after="160"/>
        <w:jc w:val="right"/>
        <w:rPr>
          <w:ins w:id="52" w:author="Inesa Kocharyan" w:date="2025-03-21T20:32:00Z"/>
          <w:rFonts w:ascii="GHEA Grapalat" w:hAnsi="GHEA Grapalat"/>
        </w:rPr>
      </w:pPr>
    </w:p>
    <w:p w14:paraId="4A243FBC" w14:textId="77777777" w:rsidR="002B66A2" w:rsidRPr="00D5443D" w:rsidRDefault="002B66A2" w:rsidP="002B66A2">
      <w:pPr>
        <w:widowControl w:val="0"/>
        <w:tabs>
          <w:tab w:val="left" w:pos="6804"/>
        </w:tabs>
        <w:jc w:val="center"/>
        <w:rPr>
          <w:ins w:id="53" w:author="Inesa Kocharyan" w:date="2025-03-21T20:32:00Z"/>
          <w:rFonts w:ascii="GHEA Grapalat" w:hAnsi="GHEA Grapalat"/>
        </w:rPr>
      </w:pPr>
      <w:ins w:id="54" w:author="Inesa Kocharyan" w:date="2025-03-21T20:32:00Z">
        <w:r>
          <w:rPr>
            <w:rFonts w:ascii="GHEA Grapalat" w:hAnsi="GHEA Grapalat"/>
            <w:b/>
          </w:rPr>
          <w:br w:type="page"/>
        </w:r>
      </w:ins>
    </w:p>
    <w:p w14:paraId="6BADE3AA" w14:textId="77777777" w:rsidR="002B66A2" w:rsidRDefault="002B66A2">
      <w:pPr>
        <w:rPr>
          <w:ins w:id="55" w:author="Inesa Kocharyan" w:date="2025-03-21T20:32:00Z"/>
          <w:rFonts w:ascii="GHEA Grapalat" w:hAnsi="GHEA Grapalat"/>
          <w:b/>
        </w:rPr>
      </w:pPr>
    </w:p>
    <w:p w14:paraId="0903DED5" w14:textId="77777777" w:rsidR="00652A78" w:rsidRDefault="00652A78" w:rsidP="00652A78">
      <w:pPr>
        <w:jc w:val="right"/>
        <w:rPr>
          <w:rFonts w:ascii="GHEA Grapalat" w:hAnsi="GHEA Grapalat"/>
          <w:b/>
        </w:rPr>
      </w:pPr>
      <w:r>
        <w:rPr>
          <w:rFonts w:ascii="GHEA Grapalat" w:hAnsi="GHEA Grapalat"/>
          <w:b/>
        </w:rPr>
        <w:t>Приложение 1.</w:t>
      </w:r>
      <w:r w:rsidR="003E71A6">
        <w:rPr>
          <w:rFonts w:ascii="GHEA Grapalat" w:hAnsi="GHEA Grapalat"/>
          <w:b/>
        </w:rPr>
        <w:t>4</w:t>
      </w:r>
      <w:r>
        <w:rPr>
          <w:rFonts w:ascii="GHEA Grapalat" w:hAnsi="GHEA Grapalat"/>
          <w:b/>
        </w:rPr>
        <w:t xml:space="preserve">** </w:t>
      </w:r>
    </w:p>
    <w:p w14:paraId="74883E68" w14:textId="0ACC62B1"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5D49A0">
        <w:rPr>
          <w:rFonts w:ascii="GHEA Grapalat" w:hAnsi="GHEA Grapalat"/>
          <w:b/>
        </w:rPr>
        <w:t>ЗАПРОС КОТИРОВОК</w:t>
      </w:r>
    </w:p>
    <w:p w14:paraId="29CF225B" w14:textId="0940F90C"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4610FA">
        <w:rPr>
          <w:rFonts w:ascii="GHEA Grapalat" w:hAnsi="GHEA Grapalat"/>
          <w:b/>
          <w:i w:val="0"/>
          <w:sz w:val="24"/>
          <w:szCs w:val="24"/>
        </w:rPr>
        <w:t>HFF-GH-NPTcDzB -2025/4</w:t>
      </w:r>
    </w:p>
    <w:p w14:paraId="0A65B93B" w14:textId="77777777" w:rsidR="00123294" w:rsidRDefault="00123294" w:rsidP="00B46D58">
      <w:pPr>
        <w:rPr>
          <w:rFonts w:ascii="GHEA Grapalat" w:hAnsi="GHEA Grapalat"/>
          <w:b/>
        </w:rPr>
      </w:pPr>
    </w:p>
    <w:p w14:paraId="7B7FBA70" w14:textId="77777777" w:rsidR="00B048B2" w:rsidRDefault="00B048B2" w:rsidP="00B46D58">
      <w:pPr>
        <w:rPr>
          <w:rFonts w:ascii="GHEA Grapalat" w:hAnsi="GHEA Grapalat"/>
          <w:b/>
        </w:rPr>
      </w:pPr>
    </w:p>
    <w:p w14:paraId="6E2048C1"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7940DDF"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5E5044C" w14:textId="77777777" w:rsidR="00A9306E" w:rsidRPr="00ED3A13" w:rsidRDefault="00A9306E" w:rsidP="00A9306E">
      <w:pPr>
        <w:ind w:left="360" w:hanging="360"/>
        <w:jc w:val="center"/>
        <w:rPr>
          <w:rFonts w:ascii="GHEA Grapalat" w:eastAsia="GHEA Grapalat" w:hAnsi="GHEA Grapalat" w:cs="GHEA Grapalat"/>
          <w:b/>
        </w:rPr>
      </w:pPr>
    </w:p>
    <w:p w14:paraId="2DE29ABF"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95761A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234D89C8" w14:textId="77777777" w:rsidTr="00F32DDC">
        <w:tc>
          <w:tcPr>
            <w:tcW w:w="2836" w:type="dxa"/>
            <w:shd w:val="clear" w:color="auto" w:fill="D9E2F3"/>
            <w:vAlign w:val="center"/>
          </w:tcPr>
          <w:p w14:paraId="5849724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4B29D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3D8D4A" w14:textId="77777777" w:rsidTr="00F32DDC">
        <w:tc>
          <w:tcPr>
            <w:tcW w:w="2836" w:type="dxa"/>
            <w:shd w:val="clear" w:color="auto" w:fill="D9E2F3"/>
            <w:vAlign w:val="center"/>
          </w:tcPr>
          <w:p w14:paraId="70AB7F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E535D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6EED70" w14:textId="77777777" w:rsidTr="00F32DDC">
        <w:tc>
          <w:tcPr>
            <w:tcW w:w="2836" w:type="dxa"/>
            <w:shd w:val="clear" w:color="auto" w:fill="D9E2F3"/>
            <w:vAlign w:val="center"/>
          </w:tcPr>
          <w:p w14:paraId="576228D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C4F16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1C9829" w14:textId="77777777" w:rsidTr="00F32DDC">
        <w:tc>
          <w:tcPr>
            <w:tcW w:w="2836" w:type="dxa"/>
            <w:shd w:val="clear" w:color="auto" w:fill="D9E2F3"/>
            <w:vAlign w:val="center"/>
          </w:tcPr>
          <w:p w14:paraId="2397D1D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5A95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F86E79" w14:textId="77777777" w:rsidTr="00F32DDC">
        <w:tc>
          <w:tcPr>
            <w:tcW w:w="2836" w:type="dxa"/>
            <w:shd w:val="clear" w:color="auto" w:fill="D9E2F3"/>
            <w:vAlign w:val="center"/>
          </w:tcPr>
          <w:p w14:paraId="3C06238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5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28EBD1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8D3C915" w14:textId="77777777" w:rsidTr="00F32DDC">
        <w:tc>
          <w:tcPr>
            <w:tcW w:w="2836" w:type="dxa"/>
            <w:shd w:val="clear" w:color="auto" w:fill="D9E2F3"/>
            <w:vAlign w:val="center"/>
          </w:tcPr>
          <w:p w14:paraId="7DB2F95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61543B8"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5DE4549E" w14:textId="77777777" w:rsidTr="00F32DDC">
        <w:tc>
          <w:tcPr>
            <w:tcW w:w="2836" w:type="dxa"/>
            <w:shd w:val="clear" w:color="auto" w:fill="D9E2F3"/>
            <w:vAlign w:val="center"/>
          </w:tcPr>
          <w:p w14:paraId="3FD5D8EF"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9F02C68"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1B8F0C2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79ADE39" w14:textId="77777777" w:rsidTr="00F32DDC">
        <w:tc>
          <w:tcPr>
            <w:tcW w:w="2835" w:type="dxa"/>
            <w:shd w:val="clear" w:color="auto" w:fill="D9E2F3"/>
            <w:vAlign w:val="center"/>
          </w:tcPr>
          <w:p w14:paraId="59D1734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3405F7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96B30E" w14:textId="77777777" w:rsidTr="00F32DDC">
        <w:trPr>
          <w:trHeight w:val="1487"/>
        </w:trPr>
        <w:tc>
          <w:tcPr>
            <w:tcW w:w="2835" w:type="dxa"/>
            <w:shd w:val="clear" w:color="auto" w:fill="D9E2F3"/>
            <w:vAlign w:val="center"/>
          </w:tcPr>
          <w:p w14:paraId="3B4C1EE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24B4B5A" w14:textId="77777777" w:rsidR="00A9306E" w:rsidRPr="00FD1EE4" w:rsidRDefault="00A9306E" w:rsidP="00F32DDC">
            <w:pPr>
              <w:spacing w:before="240" w:after="240"/>
              <w:rPr>
                <w:rFonts w:ascii="GHEA Grapalat" w:eastAsia="GHEA Grapalat" w:hAnsi="GHEA Grapalat" w:cs="GHEA Grapalat"/>
              </w:rPr>
            </w:pPr>
          </w:p>
        </w:tc>
      </w:tr>
    </w:tbl>
    <w:p w14:paraId="2960079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2E64A23" w14:textId="77777777" w:rsidTr="00F32DDC">
        <w:tc>
          <w:tcPr>
            <w:tcW w:w="2835" w:type="dxa"/>
            <w:shd w:val="clear" w:color="auto" w:fill="D9E2F3"/>
            <w:vAlign w:val="center"/>
          </w:tcPr>
          <w:p w14:paraId="640EF33B"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C96090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249C80" w14:textId="77777777" w:rsidTr="00F32DDC">
        <w:tc>
          <w:tcPr>
            <w:tcW w:w="2835" w:type="dxa"/>
            <w:shd w:val="clear" w:color="auto" w:fill="D9E2F3"/>
            <w:vAlign w:val="center"/>
          </w:tcPr>
          <w:p w14:paraId="27B6D158"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B89F2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9273EC" w14:textId="77777777" w:rsidTr="00F32DDC">
        <w:tc>
          <w:tcPr>
            <w:tcW w:w="2835" w:type="dxa"/>
            <w:shd w:val="clear" w:color="auto" w:fill="D9E2F3"/>
            <w:vAlign w:val="center"/>
          </w:tcPr>
          <w:p w14:paraId="2594C0DB"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6B749AE" w14:textId="77777777" w:rsidR="00A9306E" w:rsidRPr="00FD1EE4" w:rsidRDefault="00A9306E" w:rsidP="00F32DDC">
            <w:pPr>
              <w:spacing w:before="240" w:after="240"/>
              <w:rPr>
                <w:rFonts w:ascii="GHEA Grapalat" w:eastAsia="GHEA Grapalat" w:hAnsi="GHEA Grapalat" w:cs="GHEA Grapalat"/>
              </w:rPr>
            </w:pPr>
          </w:p>
        </w:tc>
      </w:tr>
    </w:tbl>
    <w:p w14:paraId="1D760B2A" w14:textId="77777777" w:rsidR="00A9306E" w:rsidRPr="00FD1EE4" w:rsidRDefault="00A9306E" w:rsidP="00A9306E">
      <w:pPr>
        <w:rPr>
          <w:rFonts w:ascii="GHEA Grapalat" w:eastAsia="GHEA Grapalat" w:hAnsi="GHEA Grapalat" w:cs="GHEA Grapalat"/>
        </w:rPr>
      </w:pPr>
    </w:p>
    <w:p w14:paraId="54970959"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414E72EC"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799BAE88"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7304E6C" w14:textId="77777777" w:rsidTr="00F32DDC">
        <w:tc>
          <w:tcPr>
            <w:tcW w:w="2835" w:type="dxa"/>
            <w:shd w:val="clear" w:color="auto" w:fill="D9E2F3"/>
            <w:vAlign w:val="center"/>
          </w:tcPr>
          <w:p w14:paraId="64839FB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927F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52F1B1" w14:textId="77777777" w:rsidTr="00F32DDC">
        <w:tc>
          <w:tcPr>
            <w:tcW w:w="2835" w:type="dxa"/>
            <w:shd w:val="clear" w:color="auto" w:fill="D9E2F3"/>
            <w:vAlign w:val="center"/>
          </w:tcPr>
          <w:p w14:paraId="333D517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26A051C" w14:textId="77777777" w:rsidR="00A9306E" w:rsidRPr="00FD1EE4" w:rsidRDefault="00A9306E" w:rsidP="00F32DDC">
            <w:pPr>
              <w:spacing w:before="240" w:after="240"/>
              <w:rPr>
                <w:rFonts w:ascii="GHEA Grapalat" w:eastAsia="GHEA Grapalat" w:hAnsi="GHEA Grapalat" w:cs="GHEA Grapalat"/>
              </w:rPr>
            </w:pPr>
          </w:p>
        </w:tc>
      </w:tr>
    </w:tbl>
    <w:p w14:paraId="310EEA1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22F24FE" w14:textId="77777777" w:rsidTr="00F32DDC">
        <w:tc>
          <w:tcPr>
            <w:tcW w:w="2835" w:type="dxa"/>
            <w:shd w:val="clear" w:color="auto" w:fill="D9E2F3"/>
            <w:vAlign w:val="center"/>
          </w:tcPr>
          <w:p w14:paraId="2436750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8355C9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56AA6E" w14:textId="77777777" w:rsidTr="00F32DDC">
        <w:tc>
          <w:tcPr>
            <w:tcW w:w="2835" w:type="dxa"/>
            <w:shd w:val="clear" w:color="auto" w:fill="D9E2F3"/>
            <w:vAlign w:val="center"/>
          </w:tcPr>
          <w:p w14:paraId="35AAE6F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86B382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8DBFC3" w14:textId="77777777" w:rsidTr="00F32DDC">
        <w:tc>
          <w:tcPr>
            <w:tcW w:w="2835" w:type="dxa"/>
            <w:shd w:val="clear" w:color="auto" w:fill="D9E2F3"/>
            <w:vAlign w:val="center"/>
          </w:tcPr>
          <w:p w14:paraId="4BD50B8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7277A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F0AD22" w14:textId="77777777" w:rsidTr="00F32DDC">
        <w:tc>
          <w:tcPr>
            <w:tcW w:w="2835" w:type="dxa"/>
            <w:shd w:val="clear" w:color="auto" w:fill="D9E2F3"/>
            <w:vAlign w:val="center"/>
          </w:tcPr>
          <w:p w14:paraId="6902795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EF63F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E57D81" w14:textId="77777777" w:rsidTr="00F32DDC">
        <w:tc>
          <w:tcPr>
            <w:tcW w:w="2835" w:type="dxa"/>
            <w:shd w:val="clear" w:color="auto" w:fill="D9E2F3"/>
            <w:vAlign w:val="center"/>
          </w:tcPr>
          <w:p w14:paraId="172ED1F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A389CD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6DFCD7" w14:textId="77777777" w:rsidTr="00F32DDC">
        <w:trPr>
          <w:trHeight w:val="1361"/>
        </w:trPr>
        <w:tc>
          <w:tcPr>
            <w:tcW w:w="2835" w:type="dxa"/>
            <w:shd w:val="clear" w:color="auto" w:fill="D9E2F3"/>
            <w:vAlign w:val="center"/>
          </w:tcPr>
          <w:p w14:paraId="470CADE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C777F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01F2F3" w14:textId="77777777" w:rsidTr="00F32DDC">
        <w:tc>
          <w:tcPr>
            <w:tcW w:w="2835" w:type="dxa"/>
            <w:shd w:val="clear" w:color="auto" w:fill="D9E2F3"/>
            <w:vAlign w:val="center"/>
          </w:tcPr>
          <w:p w14:paraId="59898E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D1E99E1" w14:textId="77777777" w:rsidR="00A9306E" w:rsidRPr="00FD1EE4" w:rsidRDefault="00A9306E" w:rsidP="00F32DDC">
            <w:pPr>
              <w:spacing w:before="240" w:after="240"/>
              <w:rPr>
                <w:rFonts w:ascii="GHEA Grapalat" w:eastAsia="GHEA Grapalat" w:hAnsi="GHEA Grapalat" w:cs="GHEA Grapalat"/>
              </w:rPr>
            </w:pPr>
          </w:p>
        </w:tc>
      </w:tr>
    </w:tbl>
    <w:p w14:paraId="67D2468A"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2F37B44A" w14:textId="77777777" w:rsidTr="00F32DDC">
        <w:tc>
          <w:tcPr>
            <w:tcW w:w="2836" w:type="dxa"/>
            <w:shd w:val="clear" w:color="auto" w:fill="D9E2F3"/>
            <w:vAlign w:val="center"/>
          </w:tcPr>
          <w:p w14:paraId="08E91C6A"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1F3C0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F80D48" w14:textId="77777777" w:rsidTr="00F32DDC">
        <w:tc>
          <w:tcPr>
            <w:tcW w:w="2836" w:type="dxa"/>
            <w:shd w:val="clear" w:color="auto" w:fill="D9E2F3"/>
            <w:vAlign w:val="center"/>
          </w:tcPr>
          <w:p w14:paraId="070C49A3"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D71A20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B616F50"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4E2245FE"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13E3FC04"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2C47D7A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12714CE" w14:textId="77777777" w:rsidTr="00F32DDC">
        <w:tc>
          <w:tcPr>
            <w:tcW w:w="2837" w:type="dxa"/>
            <w:shd w:val="clear" w:color="auto" w:fill="D9E2F3"/>
            <w:vAlign w:val="center"/>
          </w:tcPr>
          <w:p w14:paraId="5B29165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24A8D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E5DD4DE" w14:textId="77777777" w:rsidTr="00F32DDC">
        <w:tc>
          <w:tcPr>
            <w:tcW w:w="2837" w:type="dxa"/>
            <w:shd w:val="clear" w:color="auto" w:fill="D9E2F3"/>
            <w:vAlign w:val="center"/>
          </w:tcPr>
          <w:p w14:paraId="2355DD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0281F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21FCCF" w14:textId="77777777" w:rsidTr="00F32DDC">
        <w:tc>
          <w:tcPr>
            <w:tcW w:w="2837" w:type="dxa"/>
            <w:shd w:val="clear" w:color="auto" w:fill="D9E2F3"/>
            <w:vAlign w:val="center"/>
          </w:tcPr>
          <w:p w14:paraId="40BBEF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4D5BF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B78CCF" w14:textId="77777777" w:rsidTr="00F32DDC">
        <w:tc>
          <w:tcPr>
            <w:tcW w:w="2837" w:type="dxa"/>
            <w:shd w:val="clear" w:color="auto" w:fill="D9E2F3"/>
            <w:vAlign w:val="center"/>
          </w:tcPr>
          <w:p w14:paraId="0DEC455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C2D515B"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196EAB9"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DA18D4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69326C7" w14:textId="77777777" w:rsidTr="00F32DDC">
        <w:tc>
          <w:tcPr>
            <w:tcW w:w="2837" w:type="dxa"/>
            <w:shd w:val="clear" w:color="auto" w:fill="D9E2F3"/>
            <w:vAlign w:val="center"/>
          </w:tcPr>
          <w:p w14:paraId="69B4EF52"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D4E0E9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E2A538" w14:textId="77777777" w:rsidTr="00F32DDC">
        <w:tc>
          <w:tcPr>
            <w:tcW w:w="2837" w:type="dxa"/>
            <w:shd w:val="clear" w:color="auto" w:fill="D9E2F3"/>
            <w:vAlign w:val="center"/>
          </w:tcPr>
          <w:p w14:paraId="26436B4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37815A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893F01" w14:textId="77777777" w:rsidTr="00F32DDC">
        <w:tc>
          <w:tcPr>
            <w:tcW w:w="2837" w:type="dxa"/>
            <w:shd w:val="clear" w:color="auto" w:fill="D9E2F3"/>
            <w:vAlign w:val="center"/>
          </w:tcPr>
          <w:p w14:paraId="01E9261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8681F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9C032D" w14:textId="77777777" w:rsidTr="00F32DDC">
        <w:tc>
          <w:tcPr>
            <w:tcW w:w="2837" w:type="dxa"/>
            <w:shd w:val="clear" w:color="auto" w:fill="D9E2F3"/>
            <w:vAlign w:val="center"/>
          </w:tcPr>
          <w:p w14:paraId="15430D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87C69D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7F64403"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532B842"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55D36676"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A0E965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30E5041F" w14:textId="77777777" w:rsidTr="00F32DDC">
        <w:tc>
          <w:tcPr>
            <w:tcW w:w="2836" w:type="dxa"/>
            <w:shd w:val="clear" w:color="auto" w:fill="D9E2F3"/>
            <w:vAlign w:val="center"/>
          </w:tcPr>
          <w:p w14:paraId="0CAA101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33770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9A790A" w14:textId="77777777" w:rsidTr="00F32DDC">
        <w:tc>
          <w:tcPr>
            <w:tcW w:w="2836" w:type="dxa"/>
            <w:shd w:val="clear" w:color="auto" w:fill="D9E2F3"/>
            <w:vAlign w:val="center"/>
          </w:tcPr>
          <w:p w14:paraId="5CDBF6B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D93F7E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A2117A" w14:textId="77777777" w:rsidTr="00F32DDC">
        <w:tc>
          <w:tcPr>
            <w:tcW w:w="2836" w:type="dxa"/>
            <w:shd w:val="clear" w:color="auto" w:fill="D9E2F3"/>
            <w:vAlign w:val="center"/>
          </w:tcPr>
          <w:p w14:paraId="312254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D207E8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57F0FA" w14:textId="77777777" w:rsidTr="00F32DDC">
        <w:tc>
          <w:tcPr>
            <w:tcW w:w="2836" w:type="dxa"/>
            <w:shd w:val="clear" w:color="auto" w:fill="D9E2F3"/>
            <w:vAlign w:val="center"/>
          </w:tcPr>
          <w:p w14:paraId="0E853D6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891683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1D4901" w14:textId="77777777" w:rsidTr="00F32DDC">
        <w:tc>
          <w:tcPr>
            <w:tcW w:w="2836" w:type="dxa"/>
            <w:shd w:val="clear" w:color="auto" w:fill="D9E2F3"/>
            <w:vAlign w:val="center"/>
          </w:tcPr>
          <w:p w14:paraId="61C48F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CBC0BC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F8D3E7D" w14:textId="77777777" w:rsidTr="00F32DDC">
        <w:tc>
          <w:tcPr>
            <w:tcW w:w="2836" w:type="dxa"/>
            <w:shd w:val="clear" w:color="auto" w:fill="D9E2F3"/>
            <w:vAlign w:val="center"/>
          </w:tcPr>
          <w:p w14:paraId="2F8698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9968C32" w14:textId="77777777" w:rsidR="00A9306E" w:rsidRPr="00FD1EE4" w:rsidRDefault="00A9306E" w:rsidP="00F32DDC">
            <w:pPr>
              <w:spacing w:before="240" w:after="240"/>
              <w:rPr>
                <w:rFonts w:ascii="GHEA Grapalat" w:eastAsia="GHEA Grapalat" w:hAnsi="GHEA Grapalat" w:cs="GHEA Grapalat"/>
              </w:rPr>
            </w:pPr>
          </w:p>
        </w:tc>
      </w:tr>
    </w:tbl>
    <w:p w14:paraId="68A349E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27AAC5F5" w14:textId="77777777" w:rsidTr="00F32DDC">
        <w:tc>
          <w:tcPr>
            <w:tcW w:w="2977" w:type="dxa"/>
            <w:shd w:val="clear" w:color="auto" w:fill="D9E2F3"/>
            <w:vAlign w:val="center"/>
          </w:tcPr>
          <w:p w14:paraId="5B5807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B24A3B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70D789" w14:textId="77777777" w:rsidTr="00F32DDC">
        <w:tc>
          <w:tcPr>
            <w:tcW w:w="2977" w:type="dxa"/>
            <w:shd w:val="clear" w:color="auto" w:fill="D9E2F3"/>
            <w:vAlign w:val="center"/>
          </w:tcPr>
          <w:p w14:paraId="5D790D3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7FDB0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510AB3" w14:textId="77777777" w:rsidTr="00F32DDC">
        <w:tc>
          <w:tcPr>
            <w:tcW w:w="2977" w:type="dxa"/>
            <w:shd w:val="clear" w:color="auto" w:fill="D9E2F3"/>
            <w:vAlign w:val="center"/>
          </w:tcPr>
          <w:p w14:paraId="46097D0F"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50F7D9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5DBCA1" w14:textId="77777777" w:rsidTr="00F32DDC">
        <w:tc>
          <w:tcPr>
            <w:tcW w:w="2977" w:type="dxa"/>
            <w:shd w:val="clear" w:color="auto" w:fill="D9E2F3"/>
            <w:vAlign w:val="center"/>
          </w:tcPr>
          <w:p w14:paraId="36146BF1"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87DBA3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963F99" w14:textId="77777777" w:rsidTr="00F32DDC">
        <w:tc>
          <w:tcPr>
            <w:tcW w:w="2977" w:type="dxa"/>
            <w:shd w:val="clear" w:color="auto" w:fill="D9E2F3"/>
            <w:vAlign w:val="center"/>
          </w:tcPr>
          <w:p w14:paraId="191A2E8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C76BF51" w14:textId="77777777" w:rsidR="00A9306E" w:rsidRPr="00FD1EE4" w:rsidRDefault="00A9306E" w:rsidP="00F32DDC">
            <w:pPr>
              <w:spacing w:before="240" w:after="240"/>
              <w:rPr>
                <w:rFonts w:ascii="GHEA Grapalat" w:eastAsia="GHEA Grapalat" w:hAnsi="GHEA Grapalat" w:cs="GHEA Grapalat"/>
              </w:rPr>
            </w:pPr>
          </w:p>
        </w:tc>
      </w:tr>
    </w:tbl>
    <w:p w14:paraId="29129AC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0E657556" w14:textId="77777777" w:rsidTr="00F32DDC">
        <w:tc>
          <w:tcPr>
            <w:tcW w:w="2943" w:type="dxa"/>
            <w:shd w:val="clear" w:color="auto" w:fill="D9E2F3"/>
            <w:vAlign w:val="center"/>
          </w:tcPr>
          <w:p w14:paraId="49C7FDE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865A4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7488C82" w14:textId="77777777" w:rsidTr="00F32DDC">
        <w:tc>
          <w:tcPr>
            <w:tcW w:w="2943" w:type="dxa"/>
            <w:shd w:val="clear" w:color="auto" w:fill="D9E2F3"/>
            <w:vAlign w:val="center"/>
          </w:tcPr>
          <w:p w14:paraId="655310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EB66B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A09BEC" w14:textId="77777777" w:rsidTr="00F32DDC">
        <w:tc>
          <w:tcPr>
            <w:tcW w:w="2943" w:type="dxa"/>
            <w:shd w:val="clear" w:color="auto" w:fill="D9E2F3"/>
            <w:vAlign w:val="center"/>
          </w:tcPr>
          <w:p w14:paraId="35434F5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724776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B61F18" w14:textId="77777777" w:rsidTr="00F32DDC">
        <w:tc>
          <w:tcPr>
            <w:tcW w:w="2943" w:type="dxa"/>
            <w:shd w:val="clear" w:color="auto" w:fill="D9E2F3"/>
            <w:vAlign w:val="center"/>
          </w:tcPr>
          <w:p w14:paraId="3E8A74E4"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60B32598" w14:textId="77777777" w:rsidR="00A9306E" w:rsidRPr="00FD1EE4" w:rsidRDefault="00A9306E" w:rsidP="00F32DDC">
            <w:pPr>
              <w:spacing w:before="240" w:after="240"/>
              <w:rPr>
                <w:rFonts w:ascii="GHEA Grapalat" w:eastAsia="GHEA Grapalat" w:hAnsi="GHEA Grapalat" w:cs="GHEA Grapalat"/>
              </w:rPr>
            </w:pPr>
          </w:p>
        </w:tc>
      </w:tr>
    </w:tbl>
    <w:p w14:paraId="0CD3C49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6BEF7826" w14:textId="77777777" w:rsidTr="00F32DDC">
        <w:tc>
          <w:tcPr>
            <w:tcW w:w="2837" w:type="dxa"/>
            <w:shd w:val="clear" w:color="auto" w:fill="D9E2F3"/>
            <w:vAlign w:val="center"/>
          </w:tcPr>
          <w:p w14:paraId="332AC6A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B12D12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99D241" w14:textId="77777777" w:rsidTr="00F32DDC">
        <w:tc>
          <w:tcPr>
            <w:tcW w:w="2837" w:type="dxa"/>
            <w:shd w:val="clear" w:color="auto" w:fill="D9E2F3"/>
            <w:vAlign w:val="center"/>
          </w:tcPr>
          <w:p w14:paraId="5CE12A9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452C969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436F0F" w14:textId="77777777" w:rsidTr="00F32DDC">
        <w:tc>
          <w:tcPr>
            <w:tcW w:w="2837" w:type="dxa"/>
            <w:shd w:val="clear" w:color="auto" w:fill="D9E2F3"/>
            <w:vAlign w:val="center"/>
          </w:tcPr>
          <w:p w14:paraId="5A23F8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10808B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D1E265" w14:textId="77777777" w:rsidTr="00F32DDC">
        <w:tc>
          <w:tcPr>
            <w:tcW w:w="2837" w:type="dxa"/>
            <w:shd w:val="clear" w:color="auto" w:fill="D9E2F3"/>
            <w:vAlign w:val="center"/>
          </w:tcPr>
          <w:p w14:paraId="620861B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699D6C9" w14:textId="77777777" w:rsidR="00A9306E" w:rsidRPr="00FD1EE4" w:rsidRDefault="00A9306E" w:rsidP="00F32DDC">
            <w:pPr>
              <w:spacing w:before="240" w:after="240"/>
              <w:rPr>
                <w:rFonts w:ascii="GHEA Grapalat" w:eastAsia="GHEA Grapalat" w:hAnsi="GHEA Grapalat" w:cs="GHEA Grapalat"/>
              </w:rPr>
            </w:pPr>
          </w:p>
        </w:tc>
      </w:tr>
    </w:tbl>
    <w:p w14:paraId="3CE6FC75"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2A7B3B4" w14:textId="77777777" w:rsidTr="00F32DDC">
        <w:trPr>
          <w:trHeight w:val="924"/>
        </w:trPr>
        <w:tc>
          <w:tcPr>
            <w:tcW w:w="9016" w:type="dxa"/>
            <w:gridSpan w:val="2"/>
            <w:vAlign w:val="center"/>
          </w:tcPr>
          <w:p w14:paraId="046FDE16"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144BD78" w14:textId="77777777" w:rsidTr="00F32DDC">
        <w:trPr>
          <w:trHeight w:val="684"/>
        </w:trPr>
        <w:tc>
          <w:tcPr>
            <w:tcW w:w="4508" w:type="dxa"/>
            <w:shd w:val="clear" w:color="auto" w:fill="D9E2F3"/>
            <w:vAlign w:val="center"/>
          </w:tcPr>
          <w:p w14:paraId="06A5E5B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569A75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7631FA5" w14:textId="77777777" w:rsidTr="00F32DDC">
        <w:trPr>
          <w:trHeight w:val="1282"/>
        </w:trPr>
        <w:tc>
          <w:tcPr>
            <w:tcW w:w="4508" w:type="dxa"/>
            <w:shd w:val="clear" w:color="auto" w:fill="D9E2F3"/>
            <w:vAlign w:val="center"/>
          </w:tcPr>
          <w:p w14:paraId="252585C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B89ED53"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5624E4F"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F83229A" w14:textId="77777777" w:rsidTr="00F32DDC">
        <w:tc>
          <w:tcPr>
            <w:tcW w:w="9016" w:type="dxa"/>
            <w:gridSpan w:val="2"/>
            <w:vAlign w:val="center"/>
          </w:tcPr>
          <w:p w14:paraId="00C1A27C"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32880B7A" w14:textId="77777777" w:rsidTr="00F32DDC">
        <w:tc>
          <w:tcPr>
            <w:tcW w:w="9016" w:type="dxa"/>
            <w:gridSpan w:val="2"/>
            <w:vAlign w:val="center"/>
          </w:tcPr>
          <w:p w14:paraId="04D3203A"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282D2492"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6D9AD17" w14:textId="77777777" w:rsidTr="00F32DDC">
        <w:trPr>
          <w:trHeight w:val="924"/>
        </w:trPr>
        <w:tc>
          <w:tcPr>
            <w:tcW w:w="9016" w:type="dxa"/>
            <w:gridSpan w:val="2"/>
            <w:vAlign w:val="center"/>
          </w:tcPr>
          <w:p w14:paraId="66E0BDAE"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3BABDD3A" w14:textId="77777777" w:rsidTr="00F32DDC">
        <w:trPr>
          <w:trHeight w:val="684"/>
        </w:trPr>
        <w:tc>
          <w:tcPr>
            <w:tcW w:w="4508" w:type="dxa"/>
            <w:shd w:val="clear" w:color="auto" w:fill="D9E2F3"/>
            <w:vAlign w:val="center"/>
          </w:tcPr>
          <w:p w14:paraId="77D22AA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54BB976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16ECC5" w14:textId="77777777" w:rsidTr="00F32DDC">
        <w:trPr>
          <w:trHeight w:val="1282"/>
        </w:trPr>
        <w:tc>
          <w:tcPr>
            <w:tcW w:w="4508" w:type="dxa"/>
            <w:shd w:val="clear" w:color="auto" w:fill="D9E2F3"/>
            <w:vAlign w:val="center"/>
          </w:tcPr>
          <w:p w14:paraId="4B52C4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13F9E59"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0AA80AB"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028AA045" w14:textId="77777777" w:rsidTr="00F32DDC">
        <w:tc>
          <w:tcPr>
            <w:tcW w:w="9016" w:type="dxa"/>
            <w:gridSpan w:val="2"/>
            <w:vAlign w:val="center"/>
          </w:tcPr>
          <w:p w14:paraId="52863AC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14D44999" w14:textId="77777777" w:rsidTr="00F32DDC">
        <w:tc>
          <w:tcPr>
            <w:tcW w:w="9016" w:type="dxa"/>
            <w:gridSpan w:val="2"/>
            <w:vAlign w:val="center"/>
          </w:tcPr>
          <w:p w14:paraId="1B3329B8"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4B25AE62" w14:textId="77777777" w:rsidTr="00F32DDC">
        <w:tc>
          <w:tcPr>
            <w:tcW w:w="9016" w:type="dxa"/>
            <w:gridSpan w:val="2"/>
            <w:vAlign w:val="center"/>
          </w:tcPr>
          <w:p w14:paraId="2F181D38"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2C91B9F8" w14:textId="77777777" w:rsidTr="00F32DDC">
        <w:tc>
          <w:tcPr>
            <w:tcW w:w="9016" w:type="dxa"/>
            <w:gridSpan w:val="2"/>
            <w:vAlign w:val="center"/>
          </w:tcPr>
          <w:p w14:paraId="7F9FB28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6D98248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68E98DD" w14:textId="77777777" w:rsidTr="00F32DDC">
        <w:tc>
          <w:tcPr>
            <w:tcW w:w="2837" w:type="dxa"/>
            <w:shd w:val="clear" w:color="auto" w:fill="D9E2F3"/>
            <w:vAlign w:val="center"/>
          </w:tcPr>
          <w:p w14:paraId="00BF1DAD"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EE2316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3F53C3" w14:textId="77777777" w:rsidTr="00F32DDC">
        <w:tc>
          <w:tcPr>
            <w:tcW w:w="2837" w:type="dxa"/>
            <w:shd w:val="clear" w:color="auto" w:fill="D9E2F3"/>
            <w:vAlign w:val="center"/>
          </w:tcPr>
          <w:p w14:paraId="278AFDB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A338456"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45689595"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67FF66C8" w14:textId="77777777" w:rsidTr="00F32DDC">
        <w:tc>
          <w:tcPr>
            <w:tcW w:w="2837" w:type="dxa"/>
            <w:shd w:val="clear" w:color="auto" w:fill="D9E2F3"/>
            <w:vAlign w:val="center"/>
          </w:tcPr>
          <w:p w14:paraId="107D497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31791E99"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0E97936D"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4C16EA9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BEE2174" w14:textId="77777777" w:rsidTr="00F32DDC">
        <w:tc>
          <w:tcPr>
            <w:tcW w:w="2837" w:type="dxa"/>
            <w:shd w:val="clear" w:color="auto" w:fill="D9E2F3"/>
            <w:vAlign w:val="center"/>
          </w:tcPr>
          <w:p w14:paraId="263348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86B6AD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68393D" w14:textId="77777777" w:rsidTr="00F32DDC">
        <w:tc>
          <w:tcPr>
            <w:tcW w:w="2837" w:type="dxa"/>
            <w:shd w:val="clear" w:color="auto" w:fill="D9E2F3"/>
            <w:vAlign w:val="center"/>
          </w:tcPr>
          <w:p w14:paraId="2986423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EA6571A" w14:textId="77777777" w:rsidR="00A9306E" w:rsidRPr="00FD1EE4" w:rsidRDefault="00A9306E" w:rsidP="00F32DDC">
            <w:pPr>
              <w:spacing w:before="240" w:after="240"/>
              <w:rPr>
                <w:rFonts w:ascii="GHEA Grapalat" w:eastAsia="GHEA Grapalat" w:hAnsi="GHEA Grapalat" w:cs="GHEA Grapalat"/>
              </w:rPr>
            </w:pPr>
          </w:p>
        </w:tc>
      </w:tr>
    </w:tbl>
    <w:p w14:paraId="2F68CD3A"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295EB7B"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C77BD7A"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12DFCA1" w14:textId="77777777" w:rsidTr="00F32DDC">
        <w:tc>
          <w:tcPr>
            <w:tcW w:w="2835" w:type="dxa"/>
            <w:shd w:val="clear" w:color="auto" w:fill="D9E2F3"/>
            <w:vAlign w:val="center"/>
          </w:tcPr>
          <w:p w14:paraId="08ACCB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80635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FD31A9" w14:textId="77777777" w:rsidTr="00F32DDC">
        <w:tc>
          <w:tcPr>
            <w:tcW w:w="2835" w:type="dxa"/>
            <w:shd w:val="clear" w:color="auto" w:fill="D9E2F3"/>
            <w:vAlign w:val="center"/>
          </w:tcPr>
          <w:p w14:paraId="6C417C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74707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27C859" w14:textId="77777777" w:rsidTr="00F32DDC">
        <w:tc>
          <w:tcPr>
            <w:tcW w:w="2835" w:type="dxa"/>
            <w:shd w:val="clear" w:color="auto" w:fill="D9E2F3"/>
            <w:vAlign w:val="center"/>
          </w:tcPr>
          <w:p w14:paraId="0E670FB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2D39C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B245F70" w14:textId="77777777" w:rsidTr="00F32DDC">
        <w:tc>
          <w:tcPr>
            <w:tcW w:w="2835" w:type="dxa"/>
            <w:shd w:val="clear" w:color="auto" w:fill="D9E2F3"/>
            <w:vAlign w:val="center"/>
          </w:tcPr>
          <w:p w14:paraId="303DBCC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B7ED0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911BDFC" w14:textId="77777777" w:rsidTr="00F32DDC">
        <w:tc>
          <w:tcPr>
            <w:tcW w:w="2835" w:type="dxa"/>
            <w:shd w:val="clear" w:color="auto" w:fill="D9E2F3"/>
            <w:vAlign w:val="center"/>
          </w:tcPr>
          <w:p w14:paraId="1D6E2A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65795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D04E18" w14:textId="77777777" w:rsidTr="00F32DDC">
        <w:tc>
          <w:tcPr>
            <w:tcW w:w="2835" w:type="dxa"/>
            <w:shd w:val="clear" w:color="auto" w:fill="D9E2F3"/>
            <w:vAlign w:val="center"/>
          </w:tcPr>
          <w:p w14:paraId="08B22C0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64F432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C5D397" w14:textId="77777777" w:rsidTr="00F32DDC">
        <w:tc>
          <w:tcPr>
            <w:tcW w:w="2835" w:type="dxa"/>
            <w:shd w:val="clear" w:color="auto" w:fill="D9E2F3"/>
            <w:vAlign w:val="center"/>
          </w:tcPr>
          <w:p w14:paraId="6750AC2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CE978A3" w14:textId="77777777" w:rsidR="00A9306E" w:rsidRPr="00FD1EE4" w:rsidRDefault="00A9306E" w:rsidP="00F32DDC">
            <w:pPr>
              <w:spacing w:before="240" w:after="240"/>
              <w:rPr>
                <w:rFonts w:ascii="GHEA Grapalat" w:eastAsia="GHEA Grapalat" w:hAnsi="GHEA Grapalat" w:cs="GHEA Grapalat"/>
              </w:rPr>
            </w:pPr>
          </w:p>
        </w:tc>
      </w:tr>
    </w:tbl>
    <w:p w14:paraId="1753218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43D53BF" w14:textId="77777777" w:rsidTr="00F32DDC">
        <w:trPr>
          <w:trHeight w:val="853"/>
        </w:trPr>
        <w:tc>
          <w:tcPr>
            <w:tcW w:w="2835" w:type="dxa"/>
            <w:vMerge w:val="restart"/>
            <w:shd w:val="clear" w:color="auto" w:fill="D9E2F3"/>
            <w:vAlign w:val="center"/>
          </w:tcPr>
          <w:p w14:paraId="6B3ABB98"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73B97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EEC285" w14:textId="77777777" w:rsidTr="00F32DDC">
        <w:trPr>
          <w:trHeight w:val="850"/>
        </w:trPr>
        <w:tc>
          <w:tcPr>
            <w:tcW w:w="2835" w:type="dxa"/>
            <w:vMerge/>
            <w:shd w:val="clear" w:color="auto" w:fill="D9E2F3"/>
            <w:vAlign w:val="center"/>
          </w:tcPr>
          <w:p w14:paraId="4FC2A02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86C2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3A9FCA" w14:textId="77777777" w:rsidTr="00F32DDC">
        <w:trPr>
          <w:trHeight w:val="850"/>
        </w:trPr>
        <w:tc>
          <w:tcPr>
            <w:tcW w:w="2835" w:type="dxa"/>
            <w:vMerge/>
            <w:shd w:val="clear" w:color="auto" w:fill="D9E2F3"/>
            <w:vAlign w:val="center"/>
          </w:tcPr>
          <w:p w14:paraId="36A95C8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4F9C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6F931A" w14:textId="77777777" w:rsidTr="00F32DDC">
        <w:trPr>
          <w:trHeight w:val="850"/>
        </w:trPr>
        <w:tc>
          <w:tcPr>
            <w:tcW w:w="2835" w:type="dxa"/>
            <w:vMerge/>
            <w:shd w:val="clear" w:color="auto" w:fill="D9E2F3"/>
            <w:vAlign w:val="center"/>
          </w:tcPr>
          <w:p w14:paraId="13110DC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0498B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F5F849" w14:textId="77777777" w:rsidTr="00F32DDC">
        <w:trPr>
          <w:trHeight w:val="850"/>
        </w:trPr>
        <w:tc>
          <w:tcPr>
            <w:tcW w:w="2835" w:type="dxa"/>
            <w:vMerge/>
            <w:shd w:val="clear" w:color="auto" w:fill="D9E2F3"/>
            <w:vAlign w:val="center"/>
          </w:tcPr>
          <w:p w14:paraId="036B348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CAB7B2" w14:textId="77777777" w:rsidR="00A9306E" w:rsidRPr="00FD1EE4" w:rsidRDefault="00A9306E" w:rsidP="00F32DDC">
            <w:pPr>
              <w:spacing w:before="240" w:after="240"/>
              <w:rPr>
                <w:rFonts w:ascii="GHEA Grapalat" w:eastAsia="GHEA Grapalat" w:hAnsi="GHEA Grapalat" w:cs="GHEA Grapalat"/>
              </w:rPr>
            </w:pPr>
          </w:p>
        </w:tc>
      </w:tr>
    </w:tbl>
    <w:p w14:paraId="7842F370"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0683F64" w14:textId="77777777" w:rsidTr="00F32DDC">
        <w:tc>
          <w:tcPr>
            <w:tcW w:w="2835" w:type="dxa"/>
            <w:shd w:val="clear" w:color="auto" w:fill="D9E2F3"/>
            <w:vAlign w:val="center"/>
          </w:tcPr>
          <w:p w14:paraId="3B8217A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08D362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9420B9" w14:textId="77777777" w:rsidTr="00F32DDC">
        <w:tc>
          <w:tcPr>
            <w:tcW w:w="2835" w:type="dxa"/>
            <w:shd w:val="clear" w:color="auto" w:fill="D9E2F3"/>
            <w:vAlign w:val="center"/>
          </w:tcPr>
          <w:p w14:paraId="2A54AA0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D0BD26C" w14:textId="77777777" w:rsidR="00A9306E" w:rsidRPr="00FD1EE4" w:rsidRDefault="00A9306E" w:rsidP="00F32DDC">
            <w:pPr>
              <w:spacing w:before="240" w:after="240"/>
              <w:rPr>
                <w:rFonts w:ascii="GHEA Grapalat" w:eastAsia="GHEA Grapalat" w:hAnsi="GHEA Grapalat" w:cs="GHEA Grapalat"/>
              </w:rPr>
            </w:pPr>
          </w:p>
        </w:tc>
      </w:tr>
    </w:tbl>
    <w:p w14:paraId="62B8287B"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DF5D744"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7D836E3E" w14:textId="77777777" w:rsidTr="00F32DDC">
        <w:tc>
          <w:tcPr>
            <w:tcW w:w="9016" w:type="dxa"/>
            <w:shd w:val="clear" w:color="auto" w:fill="DBE5F1" w:themeFill="accent1" w:themeFillTint="33"/>
          </w:tcPr>
          <w:p w14:paraId="6B502AB6"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65380D40" w14:textId="77777777" w:rsidTr="00F32DDC">
        <w:trPr>
          <w:trHeight w:val="10187"/>
        </w:trPr>
        <w:tc>
          <w:tcPr>
            <w:tcW w:w="9016" w:type="dxa"/>
          </w:tcPr>
          <w:p w14:paraId="3629308B" w14:textId="77777777" w:rsidR="00A9306E" w:rsidRPr="00FD1EE4" w:rsidRDefault="00A9306E" w:rsidP="00F32DDC">
            <w:pPr>
              <w:rPr>
                <w:rFonts w:ascii="GHEA Grapalat" w:eastAsia="GHEA Grapalat" w:hAnsi="GHEA Grapalat" w:cs="GHEA Grapalat"/>
                <w:b/>
                <w:color w:val="000000"/>
              </w:rPr>
            </w:pPr>
          </w:p>
        </w:tc>
      </w:tr>
    </w:tbl>
    <w:p w14:paraId="32613867"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56BD8D53" w14:textId="77777777" w:rsidR="00A9306E" w:rsidRDefault="00A9306E" w:rsidP="00A9306E">
      <w:pPr>
        <w:rPr>
          <w:rFonts w:ascii="GHEA Grapalat" w:hAnsi="GHEA Grapalat"/>
          <w:b/>
        </w:rPr>
      </w:pPr>
    </w:p>
    <w:p w14:paraId="40E3950D" w14:textId="77777777" w:rsidR="00A9306E" w:rsidRDefault="00A9306E" w:rsidP="00A9306E">
      <w:pPr>
        <w:rPr>
          <w:ins w:id="57" w:author="Inesa Kocharyan" w:date="2021-09-01T11:45:00Z"/>
          <w:rFonts w:ascii="GHEA Grapalat" w:hAnsi="GHEA Grapalat"/>
          <w:b/>
        </w:rPr>
      </w:pPr>
    </w:p>
    <w:p w14:paraId="75D9DCC6" w14:textId="77777777" w:rsidR="00A9306E" w:rsidRDefault="00A9306E" w:rsidP="00A9306E">
      <w:pPr>
        <w:rPr>
          <w:rFonts w:ascii="GHEA Grapalat" w:hAnsi="GHEA Grapalat"/>
          <w:b/>
        </w:rPr>
      </w:pPr>
      <w:r>
        <w:rPr>
          <w:rFonts w:ascii="GHEA Grapalat" w:hAnsi="GHEA Grapalat"/>
          <w:b/>
        </w:rPr>
        <w:br w:type="page"/>
      </w:r>
    </w:p>
    <w:p w14:paraId="41F79BF4"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5326BB94"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FF6F1BD"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A49264"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790B8AE"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609C773"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0355143"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87B1996"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5914358"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0D1637C"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2BE27A45"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796409"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FF853D"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EA73214"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F38F698"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758EA1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4918D85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9301144"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413361F"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0306ED">
        <w:rPr>
          <w:rFonts w:ascii="GHEA Grapalat" w:eastAsia="GHEA Grapalat" w:hAnsi="GHEA Grapalat" w:cs="GHEA Grapalat"/>
        </w:rPr>
        <w:lastRenderedPageBreak/>
        <w:t>участия производится отметка о наличии одновременно и прямого, и косвенного участия;</w:t>
      </w:r>
    </w:p>
    <w:p w14:paraId="101003A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167EC1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1AD8F57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04D982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BD37D78"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B8121E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FDCB4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A6BECA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963CE8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4F668BB"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0C1CB26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3F5563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5FA31C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A55AF4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43167B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665CC0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A50E083"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6BC1F5BA" w14:textId="77777777" w:rsidR="00B32672" w:rsidRPr="00B32672" w:rsidRDefault="00B32672" w:rsidP="00A9306E">
      <w:pPr>
        <w:spacing w:line="360" w:lineRule="auto"/>
        <w:contextualSpacing/>
        <w:jc w:val="both"/>
        <w:rPr>
          <w:rFonts w:ascii="GHEA Grapalat" w:hAnsi="GHEA Grapalat"/>
        </w:rPr>
      </w:pPr>
    </w:p>
    <w:p w14:paraId="0AFCCF3E"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1FA73BF1"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6DB34BCA" w14:textId="77777777" w:rsidR="00A9306E" w:rsidRDefault="00A9306E">
      <w:pPr>
        <w:rPr>
          <w:rFonts w:ascii="GHEA Grapalat" w:hAnsi="GHEA Grapalat"/>
          <w:b/>
        </w:rPr>
      </w:pPr>
      <w:r>
        <w:rPr>
          <w:rFonts w:ascii="GHEA Grapalat" w:hAnsi="GHEA Grapalat"/>
          <w:b/>
        </w:rPr>
        <w:br w:type="page"/>
      </w:r>
    </w:p>
    <w:p w14:paraId="126F69EA"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73EEE47" w14:textId="1A6578EF"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4610FA">
        <w:rPr>
          <w:rFonts w:ascii="GHEA Grapalat" w:hAnsi="GHEA Grapalat"/>
          <w:b/>
          <w:sz w:val="24"/>
          <w:szCs w:val="24"/>
        </w:rPr>
        <w:t>HFF-GH-NPTcDzB -2025/4</w:t>
      </w:r>
    </w:p>
    <w:p w14:paraId="24480372" w14:textId="77777777" w:rsidR="00B2572B" w:rsidRPr="009044F1" w:rsidRDefault="00B2572B" w:rsidP="00B46D58">
      <w:pPr>
        <w:widowControl w:val="0"/>
        <w:spacing w:after="120"/>
        <w:ind w:firstLine="567"/>
        <w:jc w:val="center"/>
        <w:rPr>
          <w:rFonts w:ascii="GHEA Grapalat" w:hAnsi="GHEA Grapalat"/>
        </w:rPr>
      </w:pPr>
    </w:p>
    <w:p w14:paraId="79B8E43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518B800" w14:textId="77777777" w:rsidR="00B2572B" w:rsidRPr="009044F1" w:rsidRDefault="00B2572B" w:rsidP="00B46D58">
      <w:pPr>
        <w:widowControl w:val="0"/>
        <w:spacing w:after="120"/>
        <w:ind w:firstLine="567"/>
        <w:jc w:val="center"/>
        <w:rPr>
          <w:rFonts w:ascii="GHEA Grapalat" w:hAnsi="GHEA Grapalat"/>
        </w:rPr>
      </w:pPr>
    </w:p>
    <w:p w14:paraId="6057A88C" w14:textId="22A9244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D49A0">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Pr="005744FC">
        <w:rPr>
          <w:rFonts w:ascii="GHEA Grapalat" w:hAnsi="GHEA Grapalat"/>
          <w:spacing w:val="-6"/>
        </w:rPr>
        <w:t>---BM</w:t>
      </w:r>
      <w:r w:rsidR="003E6EFE">
        <w:rPr>
          <w:rFonts w:ascii="GHEA Grapalat" w:hAnsi="GHEA Grapalat"/>
          <w:spacing w:val="-6"/>
        </w:rPr>
        <w:t>TsDzB</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DE9E6D1"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1489F3E"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A11D3A8"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8F1AE79"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4F2B740D"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5ABF14A6"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6F880316"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4FEB5A94"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2FEB5B6"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508DC7B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6A33344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968A915"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7BE57817"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110065D"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ED11059"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656D1C1E"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25DC996B"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1AF674A4"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1A96777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D3CF34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164CE9D8"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1FB3C62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4EC5B95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263D2B0" w14:textId="77777777" w:rsidR="004A317B" w:rsidRPr="005744FC" w:rsidRDefault="004A317B" w:rsidP="00B46D58">
            <w:pPr>
              <w:widowControl w:val="0"/>
              <w:jc w:val="center"/>
              <w:rPr>
                <w:rFonts w:ascii="GHEA Grapalat" w:hAnsi="GHEA Grapalat"/>
                <w:sz w:val="20"/>
                <w:szCs w:val="20"/>
              </w:rPr>
            </w:pPr>
          </w:p>
        </w:tc>
      </w:tr>
      <w:tr w:rsidR="004A317B" w:rsidRPr="005744FC" w14:paraId="40AF7D59"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1972D02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4A9190D"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4632E53C"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2990FCA6"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A393B94" w14:textId="77777777" w:rsidR="004A317B" w:rsidRPr="005744FC" w:rsidRDefault="004A317B" w:rsidP="00B46D58">
            <w:pPr>
              <w:widowControl w:val="0"/>
              <w:rPr>
                <w:rFonts w:ascii="GHEA Grapalat" w:hAnsi="GHEA Grapalat"/>
                <w:sz w:val="20"/>
                <w:szCs w:val="20"/>
              </w:rPr>
            </w:pPr>
          </w:p>
        </w:tc>
      </w:tr>
      <w:tr w:rsidR="004A317B" w:rsidRPr="005744FC" w14:paraId="51B2EF1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7689E5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38F55BB"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5CD8D6E0"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05B8379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739DBD3" w14:textId="77777777" w:rsidR="004A317B" w:rsidRPr="005744FC" w:rsidRDefault="004A317B" w:rsidP="00B46D58">
            <w:pPr>
              <w:widowControl w:val="0"/>
              <w:jc w:val="center"/>
              <w:rPr>
                <w:rFonts w:ascii="GHEA Grapalat" w:hAnsi="GHEA Grapalat"/>
                <w:sz w:val="20"/>
                <w:szCs w:val="20"/>
              </w:rPr>
            </w:pPr>
          </w:p>
        </w:tc>
      </w:tr>
      <w:tr w:rsidR="004A317B" w:rsidRPr="005744FC" w14:paraId="2C6E713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88A289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7449C72"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2E32AEF6"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96EDC4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5D053927" w14:textId="77777777" w:rsidR="004A317B" w:rsidRPr="005744FC" w:rsidRDefault="004A317B" w:rsidP="00B46D58">
            <w:pPr>
              <w:widowControl w:val="0"/>
              <w:jc w:val="center"/>
              <w:rPr>
                <w:rFonts w:ascii="GHEA Grapalat" w:hAnsi="GHEA Grapalat"/>
                <w:sz w:val="20"/>
                <w:szCs w:val="20"/>
              </w:rPr>
            </w:pPr>
          </w:p>
        </w:tc>
      </w:tr>
      <w:tr w:rsidR="004A317B" w:rsidRPr="005744FC" w14:paraId="355CCC73"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3F977D0"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476289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33FF6A37"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689A9F8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0EE65523" w14:textId="77777777" w:rsidR="004A317B" w:rsidRPr="005744FC" w:rsidRDefault="004A317B" w:rsidP="00B46D58">
            <w:pPr>
              <w:widowControl w:val="0"/>
              <w:jc w:val="center"/>
              <w:rPr>
                <w:rFonts w:ascii="GHEA Grapalat" w:hAnsi="GHEA Grapalat"/>
                <w:sz w:val="20"/>
                <w:szCs w:val="20"/>
              </w:rPr>
            </w:pPr>
          </w:p>
        </w:tc>
      </w:tr>
    </w:tbl>
    <w:p w14:paraId="441C1C1D"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56F5131"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A8A7150" w14:textId="77777777" w:rsidR="00DC619D" w:rsidRPr="00D3436F" w:rsidRDefault="00DC619D" w:rsidP="00B46D58">
      <w:pPr>
        <w:widowControl w:val="0"/>
        <w:spacing w:after="160"/>
        <w:jc w:val="both"/>
        <w:rPr>
          <w:rFonts w:ascii="GHEA Grapalat" w:hAnsi="GHEA Grapalat"/>
          <w:lang w:val="es-ES"/>
        </w:rPr>
      </w:pPr>
    </w:p>
    <w:p w14:paraId="4C29B97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7BDEFC9" w14:textId="77777777" w:rsidR="00B217BB" w:rsidRDefault="00B217BB" w:rsidP="00B46D58">
      <w:pPr>
        <w:rPr>
          <w:rFonts w:ascii="GHEA Grapalat" w:hAnsi="GHEA Grapalat"/>
          <w:b/>
        </w:rPr>
      </w:pPr>
      <w:r>
        <w:rPr>
          <w:rFonts w:ascii="GHEA Grapalat" w:hAnsi="GHEA Grapalat"/>
          <w:b/>
        </w:rPr>
        <w:br w:type="page"/>
      </w:r>
    </w:p>
    <w:p w14:paraId="4CA4EA21"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6DB6D46B" w14:textId="5A544A7D"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4610FA">
        <w:rPr>
          <w:rFonts w:ascii="GHEA Grapalat" w:hAnsi="GHEA Grapalat"/>
          <w:b/>
          <w:sz w:val="24"/>
          <w:szCs w:val="24"/>
        </w:rPr>
        <w:t>HFF-GH-NPTcDzB -2025/4</w:t>
      </w:r>
    </w:p>
    <w:p w14:paraId="1A00044F"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0DB212DC"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038A3254" w14:textId="77777777" w:rsidR="000E5A91" w:rsidRPr="00B138F3" w:rsidRDefault="000E5A91" w:rsidP="000E5A91">
      <w:pPr>
        <w:widowControl w:val="0"/>
        <w:spacing w:after="160"/>
        <w:ind w:left="567" w:right="565"/>
        <w:jc w:val="center"/>
        <w:rPr>
          <w:rFonts w:ascii="GHEA Grapalat" w:hAnsi="GHEA Grapalat"/>
          <w:b/>
        </w:rPr>
      </w:pPr>
    </w:p>
    <w:p w14:paraId="67B98107"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5297D271"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25711E48"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7FA372D7"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3C79954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F6058F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E4136CC"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36E005C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4B49883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5EFA99CA"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EEAB9FE"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1DEE166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1DEFC3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818FF">
        <w:rPr>
          <w:rFonts w:ascii="GHEA Grapalat" w:eastAsiaTheme="minorHAnsi" w:hAnsi="GHEA Grapalat" w:cstheme="minorBidi"/>
          <w:sz w:val="18"/>
          <w:szCs w:val="18"/>
        </w:rPr>
        <w:t>*</w:t>
      </w:r>
    </w:p>
    <w:p w14:paraId="727E685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767527A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77EC993"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607BDC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2087009"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68BEBC98"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7855FD50" w14:textId="77777777"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15E3EE0F" w14:textId="77777777"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64308300" w14:textId="77777777"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lastRenderedPageBreak/>
        <w:t>упомянутом в настоящем пункте приглашении к процедуре закупок.</w:t>
      </w:r>
    </w:p>
    <w:p w14:paraId="341E70C4" w14:textId="77777777"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14:paraId="0ED8D9E9"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02C76CB" w14:textId="77777777"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34D6179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45417DC"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9240D2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718FD1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4B21B1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C73DEB"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99F290D"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9F6B8E8"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9206650"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B01D03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F9DE74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7BEA76D"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0829B43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2F3CE5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E3ECA9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9EE386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2F5A5F2"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4EC246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23D8E6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E8D29D0"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5889D7F8" w14:textId="77777777" w:rsidR="00260163" w:rsidRPr="00B138F3" w:rsidRDefault="00260163" w:rsidP="00B46D58">
      <w:pPr>
        <w:widowControl w:val="0"/>
        <w:spacing w:after="160"/>
        <w:ind w:left="567" w:right="565"/>
        <w:jc w:val="center"/>
        <w:rPr>
          <w:rFonts w:ascii="GHEA Grapalat" w:hAnsi="GHEA Grapalat"/>
          <w:b/>
        </w:rPr>
      </w:pPr>
    </w:p>
    <w:p w14:paraId="3B2F39E8" w14:textId="77777777" w:rsidR="00CF2692" w:rsidRPr="00B138F3" w:rsidRDefault="00CF2692" w:rsidP="00B46D58">
      <w:pPr>
        <w:widowControl w:val="0"/>
        <w:spacing w:after="160"/>
        <w:ind w:left="567" w:right="565"/>
        <w:jc w:val="center"/>
        <w:rPr>
          <w:rFonts w:ascii="GHEA Grapalat" w:hAnsi="GHEA Grapalat"/>
          <w:b/>
        </w:rPr>
      </w:pPr>
    </w:p>
    <w:p w14:paraId="1DCD59F1" w14:textId="77777777" w:rsidR="00CF2692" w:rsidRPr="00B138F3" w:rsidRDefault="00CF2692" w:rsidP="00B46D58">
      <w:pPr>
        <w:widowControl w:val="0"/>
        <w:spacing w:after="160"/>
        <w:ind w:left="567" w:right="565"/>
        <w:jc w:val="center"/>
        <w:rPr>
          <w:rFonts w:ascii="GHEA Grapalat" w:hAnsi="GHEA Grapalat"/>
          <w:b/>
        </w:rPr>
      </w:pPr>
    </w:p>
    <w:p w14:paraId="6A00322A" w14:textId="77777777" w:rsidR="00CF2692" w:rsidRPr="00B138F3" w:rsidRDefault="00CF2692" w:rsidP="00B46D58">
      <w:pPr>
        <w:widowControl w:val="0"/>
        <w:spacing w:after="160"/>
        <w:ind w:left="567" w:right="565"/>
        <w:jc w:val="center"/>
        <w:rPr>
          <w:rFonts w:ascii="GHEA Grapalat" w:hAnsi="GHEA Grapalat"/>
          <w:b/>
        </w:rPr>
      </w:pPr>
    </w:p>
    <w:p w14:paraId="24915744" w14:textId="77777777" w:rsidR="00CF2692" w:rsidRPr="00B138F3" w:rsidRDefault="00CF2692" w:rsidP="00B46D58">
      <w:pPr>
        <w:widowControl w:val="0"/>
        <w:spacing w:after="160"/>
        <w:ind w:left="567" w:right="565"/>
        <w:jc w:val="center"/>
        <w:rPr>
          <w:rFonts w:ascii="GHEA Grapalat" w:hAnsi="GHEA Grapalat"/>
          <w:b/>
        </w:rPr>
      </w:pPr>
    </w:p>
    <w:p w14:paraId="76CD95A8" w14:textId="77777777" w:rsidR="00CF2692" w:rsidRPr="00B138F3" w:rsidRDefault="00CF2692" w:rsidP="00B46D58">
      <w:pPr>
        <w:widowControl w:val="0"/>
        <w:spacing w:after="160"/>
        <w:ind w:left="567" w:right="565"/>
        <w:jc w:val="center"/>
        <w:rPr>
          <w:rFonts w:ascii="GHEA Grapalat" w:hAnsi="GHEA Grapalat"/>
          <w:b/>
        </w:rPr>
      </w:pPr>
    </w:p>
    <w:p w14:paraId="47F33296" w14:textId="77777777" w:rsidR="00CF2692" w:rsidRPr="00B138F3" w:rsidRDefault="00CF2692" w:rsidP="00B46D58">
      <w:pPr>
        <w:widowControl w:val="0"/>
        <w:spacing w:after="160"/>
        <w:ind w:left="567" w:right="565"/>
        <w:jc w:val="center"/>
        <w:rPr>
          <w:rFonts w:ascii="GHEA Grapalat" w:hAnsi="GHEA Grapalat"/>
          <w:b/>
        </w:rPr>
      </w:pPr>
    </w:p>
    <w:p w14:paraId="57E87557" w14:textId="77777777" w:rsidR="009B7A85" w:rsidRDefault="009B7A85" w:rsidP="001005B0">
      <w:pPr>
        <w:widowControl w:val="0"/>
        <w:spacing w:after="160"/>
        <w:ind w:firstLine="567"/>
        <w:jc w:val="right"/>
        <w:rPr>
          <w:rFonts w:ascii="GHEA Grapalat" w:hAnsi="GHEA Grapalat"/>
          <w:b/>
        </w:rPr>
      </w:pPr>
    </w:p>
    <w:p w14:paraId="0BEA6413" w14:textId="77777777" w:rsidR="001005B0" w:rsidRPr="00B138F3" w:rsidRDefault="001005B0" w:rsidP="00B46D58">
      <w:pPr>
        <w:widowControl w:val="0"/>
        <w:spacing w:after="160"/>
        <w:ind w:left="567" w:right="565"/>
        <w:jc w:val="center"/>
        <w:rPr>
          <w:rFonts w:ascii="GHEA Grapalat" w:hAnsi="GHEA Grapalat"/>
          <w:b/>
        </w:rPr>
      </w:pPr>
    </w:p>
    <w:p w14:paraId="3A0DDBBC" w14:textId="77777777" w:rsidR="001005B0" w:rsidRPr="00B138F3" w:rsidRDefault="001005B0" w:rsidP="00B46D58">
      <w:pPr>
        <w:widowControl w:val="0"/>
        <w:spacing w:after="160"/>
        <w:ind w:left="567" w:right="565"/>
        <w:jc w:val="center"/>
        <w:rPr>
          <w:rFonts w:ascii="GHEA Grapalat" w:hAnsi="GHEA Grapalat"/>
          <w:b/>
        </w:rPr>
      </w:pPr>
    </w:p>
    <w:p w14:paraId="40B382EE" w14:textId="77777777" w:rsidR="001005B0" w:rsidRPr="00B138F3" w:rsidRDefault="001005B0" w:rsidP="00B46D58">
      <w:pPr>
        <w:widowControl w:val="0"/>
        <w:spacing w:after="160"/>
        <w:ind w:left="567" w:right="565"/>
        <w:jc w:val="center"/>
        <w:rPr>
          <w:rFonts w:ascii="GHEA Grapalat" w:hAnsi="GHEA Grapalat"/>
          <w:b/>
        </w:rPr>
      </w:pPr>
    </w:p>
    <w:p w14:paraId="41B2B0D0" w14:textId="77777777" w:rsidR="001005B0" w:rsidRPr="00B138F3" w:rsidRDefault="001005B0" w:rsidP="00B46D58">
      <w:pPr>
        <w:widowControl w:val="0"/>
        <w:spacing w:after="160"/>
        <w:ind w:left="567" w:right="565"/>
        <w:jc w:val="center"/>
        <w:rPr>
          <w:rFonts w:ascii="GHEA Grapalat" w:hAnsi="GHEA Grapalat"/>
          <w:b/>
        </w:rPr>
      </w:pPr>
    </w:p>
    <w:p w14:paraId="7F35F8EB" w14:textId="77777777" w:rsidR="001005B0" w:rsidRPr="00B138F3" w:rsidRDefault="001005B0" w:rsidP="00B46D58">
      <w:pPr>
        <w:widowControl w:val="0"/>
        <w:spacing w:after="160"/>
        <w:ind w:left="567" w:right="565"/>
        <w:jc w:val="center"/>
        <w:rPr>
          <w:rFonts w:ascii="GHEA Grapalat" w:hAnsi="GHEA Grapalat"/>
          <w:b/>
        </w:rPr>
      </w:pPr>
    </w:p>
    <w:p w14:paraId="549B5C03" w14:textId="77777777" w:rsidR="001005B0" w:rsidRPr="00B138F3" w:rsidRDefault="001005B0" w:rsidP="00B46D58">
      <w:pPr>
        <w:widowControl w:val="0"/>
        <w:spacing w:after="160"/>
        <w:ind w:left="567" w:right="565"/>
        <w:jc w:val="center"/>
        <w:rPr>
          <w:rFonts w:ascii="GHEA Grapalat" w:hAnsi="GHEA Grapalat"/>
          <w:b/>
        </w:rPr>
      </w:pPr>
    </w:p>
    <w:p w14:paraId="6725B6AE" w14:textId="77777777" w:rsidR="001005B0" w:rsidRPr="00B138F3" w:rsidRDefault="001005B0" w:rsidP="00B46D58">
      <w:pPr>
        <w:widowControl w:val="0"/>
        <w:spacing w:after="160"/>
        <w:ind w:left="567" w:right="565"/>
        <w:jc w:val="center"/>
        <w:rPr>
          <w:rFonts w:ascii="GHEA Grapalat" w:hAnsi="GHEA Grapalat"/>
          <w:b/>
        </w:rPr>
      </w:pPr>
    </w:p>
    <w:p w14:paraId="2CDE1804" w14:textId="77777777" w:rsidR="001005B0" w:rsidRPr="00B138F3" w:rsidRDefault="001005B0" w:rsidP="00B46D58">
      <w:pPr>
        <w:widowControl w:val="0"/>
        <w:spacing w:after="160"/>
        <w:ind w:left="567" w:right="565"/>
        <w:jc w:val="center"/>
        <w:rPr>
          <w:rFonts w:ascii="GHEA Grapalat" w:hAnsi="GHEA Grapalat"/>
          <w:b/>
        </w:rPr>
      </w:pPr>
    </w:p>
    <w:p w14:paraId="5F4C0D05" w14:textId="77777777" w:rsidR="001005B0" w:rsidRPr="00B138F3" w:rsidRDefault="001005B0" w:rsidP="00B46D58">
      <w:pPr>
        <w:widowControl w:val="0"/>
        <w:spacing w:after="160"/>
        <w:ind w:left="567" w:right="565"/>
        <w:jc w:val="center"/>
        <w:rPr>
          <w:rFonts w:ascii="GHEA Grapalat" w:hAnsi="GHEA Grapalat"/>
          <w:b/>
        </w:rPr>
      </w:pPr>
    </w:p>
    <w:p w14:paraId="039C622B" w14:textId="77777777" w:rsidR="001005B0" w:rsidRPr="00B138F3" w:rsidRDefault="001005B0" w:rsidP="00B46D58">
      <w:pPr>
        <w:widowControl w:val="0"/>
        <w:spacing w:after="160"/>
        <w:ind w:left="567" w:right="565"/>
        <w:jc w:val="center"/>
        <w:rPr>
          <w:rFonts w:ascii="GHEA Grapalat" w:hAnsi="GHEA Grapalat"/>
          <w:b/>
        </w:rPr>
      </w:pPr>
    </w:p>
    <w:p w14:paraId="216ECDEF" w14:textId="77777777" w:rsidR="001005B0" w:rsidRPr="00B138F3" w:rsidRDefault="001005B0" w:rsidP="00B46D58">
      <w:pPr>
        <w:widowControl w:val="0"/>
        <w:spacing w:after="160"/>
        <w:ind w:left="567" w:right="565"/>
        <w:jc w:val="center"/>
        <w:rPr>
          <w:rFonts w:ascii="GHEA Grapalat" w:hAnsi="GHEA Grapalat"/>
          <w:b/>
        </w:rPr>
      </w:pPr>
    </w:p>
    <w:p w14:paraId="32DF1A26" w14:textId="77777777" w:rsidR="001005B0" w:rsidRPr="00B138F3" w:rsidRDefault="001005B0" w:rsidP="00B46D58">
      <w:pPr>
        <w:widowControl w:val="0"/>
        <w:spacing w:after="160"/>
        <w:ind w:left="567" w:right="565"/>
        <w:jc w:val="center"/>
        <w:rPr>
          <w:rFonts w:ascii="GHEA Grapalat" w:hAnsi="GHEA Grapalat"/>
          <w:b/>
        </w:rPr>
      </w:pPr>
    </w:p>
    <w:p w14:paraId="33FAF2DB" w14:textId="77777777" w:rsidR="001005B0" w:rsidRPr="00B138F3" w:rsidRDefault="001005B0" w:rsidP="00B46D58">
      <w:pPr>
        <w:widowControl w:val="0"/>
        <w:spacing w:after="160"/>
        <w:ind w:left="567" w:right="565"/>
        <w:jc w:val="center"/>
        <w:rPr>
          <w:rFonts w:ascii="GHEA Grapalat" w:hAnsi="GHEA Grapalat"/>
          <w:b/>
        </w:rPr>
      </w:pPr>
    </w:p>
    <w:p w14:paraId="3D43873D" w14:textId="77777777" w:rsidR="001005B0" w:rsidRPr="00B138F3" w:rsidRDefault="001005B0" w:rsidP="00B46D58">
      <w:pPr>
        <w:widowControl w:val="0"/>
        <w:spacing w:after="160"/>
        <w:ind w:left="567" w:right="565"/>
        <w:jc w:val="center"/>
        <w:rPr>
          <w:rFonts w:ascii="GHEA Grapalat" w:hAnsi="GHEA Grapalat"/>
          <w:b/>
        </w:rPr>
      </w:pPr>
    </w:p>
    <w:p w14:paraId="62A7F42B" w14:textId="77777777" w:rsidR="001005B0" w:rsidRPr="00B138F3" w:rsidRDefault="001005B0" w:rsidP="00B46D58">
      <w:pPr>
        <w:widowControl w:val="0"/>
        <w:spacing w:after="160"/>
        <w:ind w:left="567" w:right="565"/>
        <w:jc w:val="center"/>
        <w:rPr>
          <w:rFonts w:ascii="GHEA Grapalat" w:hAnsi="GHEA Grapalat"/>
          <w:b/>
        </w:rPr>
      </w:pPr>
    </w:p>
    <w:p w14:paraId="604EFA9F" w14:textId="77777777" w:rsidR="001005B0" w:rsidRPr="00B138F3" w:rsidRDefault="001005B0" w:rsidP="00B46D58">
      <w:pPr>
        <w:widowControl w:val="0"/>
        <w:spacing w:after="160"/>
        <w:ind w:left="567" w:right="565"/>
        <w:jc w:val="center"/>
        <w:rPr>
          <w:rFonts w:ascii="GHEA Grapalat" w:hAnsi="GHEA Grapalat"/>
          <w:b/>
        </w:rPr>
      </w:pPr>
    </w:p>
    <w:p w14:paraId="50F1A045" w14:textId="77777777" w:rsidR="00E15A1C" w:rsidRDefault="00E15A1C" w:rsidP="00235549">
      <w:pPr>
        <w:widowControl w:val="0"/>
        <w:spacing w:after="160"/>
        <w:ind w:firstLine="567"/>
        <w:jc w:val="right"/>
        <w:rPr>
          <w:rFonts w:ascii="GHEA Grapalat" w:hAnsi="GHEA Grapalat"/>
          <w:b/>
        </w:rPr>
      </w:pPr>
    </w:p>
    <w:p w14:paraId="609E503B" w14:textId="77777777" w:rsidR="00015267" w:rsidRDefault="00015267">
      <w:pPr>
        <w:rPr>
          <w:rFonts w:ascii="GHEA Grapalat" w:hAnsi="GHEA Grapalat"/>
          <w:b/>
        </w:rPr>
      </w:pPr>
      <w:r>
        <w:rPr>
          <w:rFonts w:ascii="GHEA Grapalat" w:hAnsi="GHEA Grapalat"/>
          <w:b/>
        </w:rPr>
        <w:br w:type="page"/>
      </w:r>
    </w:p>
    <w:p w14:paraId="3478C71E"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187BA204" w14:textId="04830CA6"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4610FA">
        <w:rPr>
          <w:rFonts w:ascii="GHEA Grapalat" w:hAnsi="GHEA Grapalat"/>
          <w:b/>
          <w:sz w:val="24"/>
          <w:szCs w:val="24"/>
        </w:rPr>
        <w:t>HFF-GH-NPTcDzB -2025/4</w:t>
      </w:r>
    </w:p>
    <w:p w14:paraId="5A033E4E" w14:textId="77777777" w:rsidR="001005B0" w:rsidRPr="00B138F3" w:rsidRDefault="001005B0" w:rsidP="00B46D58">
      <w:pPr>
        <w:widowControl w:val="0"/>
        <w:spacing w:after="160"/>
        <w:ind w:left="567" w:right="565"/>
        <w:jc w:val="center"/>
        <w:rPr>
          <w:rFonts w:ascii="GHEA Grapalat" w:hAnsi="GHEA Grapalat"/>
          <w:b/>
        </w:rPr>
      </w:pPr>
    </w:p>
    <w:p w14:paraId="497A21C8"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D6EE1A0"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51D2AD83" w14:textId="77777777" w:rsidR="001005B0" w:rsidRPr="00B138F3" w:rsidRDefault="001005B0" w:rsidP="00B46D58">
      <w:pPr>
        <w:widowControl w:val="0"/>
        <w:spacing w:after="160"/>
        <w:ind w:left="567" w:right="565"/>
        <w:jc w:val="center"/>
        <w:rPr>
          <w:rFonts w:ascii="GHEA Grapalat" w:hAnsi="GHEA Grapalat"/>
          <w:b/>
        </w:rPr>
      </w:pPr>
    </w:p>
    <w:p w14:paraId="1A575422"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343522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68B365AD"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55090F0"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ED52107"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1160DB38"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BC6A65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EE958B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8FE166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46AEAC7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61BF214"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922CBB8"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6EE459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2DF13D80"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1AD12A7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7579D">
        <w:rPr>
          <w:rFonts w:ascii="GHEA Grapalat" w:eastAsiaTheme="minorHAnsi" w:hAnsi="GHEA Grapalat" w:cstheme="minorBidi"/>
          <w:sz w:val="18"/>
          <w:szCs w:val="18"/>
        </w:rPr>
        <w:t>*</w:t>
      </w:r>
    </w:p>
    <w:p w14:paraId="6556342C"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71C773E"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1757A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8A31C7"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58"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6CA47B27" w14:textId="77777777"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7D157B87"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14:paraId="3C30EDB1" w14:textId="77777777"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3C1B7EAF"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14:paraId="05D7E22F" w14:textId="77777777"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460CDA0C" w14:textId="77777777"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7615E84E" w14:textId="77777777"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417DF265"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17C8E27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10A58811"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619F8F"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7133114E"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F2BCDC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E83240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0A630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7186FE9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E2571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0335AE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D342CE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5ACA9D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FB5413"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3D529A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3AADF5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D466B2F"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18AE9D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939385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324E2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BECCFA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6E767B9"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83229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FD3A50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56D9ACF" w14:textId="77777777" w:rsidR="001005B0" w:rsidRPr="00B138F3" w:rsidRDefault="001005B0" w:rsidP="00B46D58">
      <w:pPr>
        <w:widowControl w:val="0"/>
        <w:spacing w:after="160"/>
        <w:ind w:left="567" w:right="565"/>
        <w:jc w:val="center"/>
        <w:rPr>
          <w:rFonts w:ascii="GHEA Grapalat" w:hAnsi="GHEA Grapalat"/>
          <w:b/>
        </w:rPr>
      </w:pPr>
    </w:p>
    <w:p w14:paraId="18D8DEAE" w14:textId="77777777" w:rsidR="001005B0" w:rsidRPr="00B138F3" w:rsidRDefault="001005B0" w:rsidP="00B46D58">
      <w:pPr>
        <w:widowControl w:val="0"/>
        <w:spacing w:after="160"/>
        <w:ind w:left="567" w:right="565"/>
        <w:jc w:val="center"/>
        <w:rPr>
          <w:rFonts w:ascii="GHEA Grapalat" w:hAnsi="GHEA Grapalat"/>
          <w:b/>
        </w:rPr>
      </w:pPr>
    </w:p>
    <w:p w14:paraId="52E366C4" w14:textId="77777777" w:rsidR="00E15A1C" w:rsidRDefault="00E15A1C" w:rsidP="000A214C">
      <w:pPr>
        <w:widowControl w:val="0"/>
        <w:spacing w:after="160"/>
        <w:jc w:val="right"/>
        <w:rPr>
          <w:rFonts w:ascii="GHEA Grapalat" w:hAnsi="GHEA Grapalat"/>
          <w:i/>
        </w:rPr>
      </w:pPr>
    </w:p>
    <w:p w14:paraId="78EA57D3" w14:textId="77777777" w:rsidR="00E15A1C" w:rsidRDefault="00E15A1C" w:rsidP="000A214C">
      <w:pPr>
        <w:widowControl w:val="0"/>
        <w:spacing w:after="160"/>
        <w:jc w:val="right"/>
        <w:rPr>
          <w:rFonts w:ascii="GHEA Grapalat" w:hAnsi="GHEA Grapalat"/>
          <w:i/>
        </w:rPr>
      </w:pPr>
    </w:p>
    <w:p w14:paraId="513825B3" w14:textId="77777777" w:rsidR="00E15A1C" w:rsidRDefault="00E15A1C" w:rsidP="000A214C">
      <w:pPr>
        <w:widowControl w:val="0"/>
        <w:spacing w:after="160"/>
        <w:jc w:val="right"/>
        <w:rPr>
          <w:rFonts w:ascii="GHEA Grapalat" w:hAnsi="GHEA Grapalat"/>
          <w:i/>
        </w:rPr>
      </w:pPr>
    </w:p>
    <w:p w14:paraId="720B1B2B" w14:textId="77777777" w:rsidR="00E15A1C" w:rsidRDefault="00E15A1C" w:rsidP="000A214C">
      <w:pPr>
        <w:widowControl w:val="0"/>
        <w:spacing w:after="160"/>
        <w:jc w:val="right"/>
        <w:rPr>
          <w:rFonts w:ascii="GHEA Grapalat" w:hAnsi="GHEA Grapalat"/>
          <w:i/>
        </w:rPr>
      </w:pPr>
    </w:p>
    <w:p w14:paraId="2F1E23FA" w14:textId="77777777" w:rsidR="00E15A1C" w:rsidRDefault="00E15A1C" w:rsidP="000A214C">
      <w:pPr>
        <w:widowControl w:val="0"/>
        <w:spacing w:after="160"/>
        <w:jc w:val="right"/>
        <w:rPr>
          <w:rFonts w:ascii="GHEA Grapalat" w:hAnsi="GHEA Grapalat"/>
          <w:i/>
        </w:rPr>
      </w:pPr>
    </w:p>
    <w:p w14:paraId="32570244" w14:textId="77777777" w:rsidR="000A4ACC" w:rsidRDefault="000A4ACC">
      <w:pPr>
        <w:rPr>
          <w:rFonts w:ascii="GHEA Grapalat" w:hAnsi="GHEA Grapalat"/>
          <w:i/>
        </w:rPr>
      </w:pPr>
      <w:r>
        <w:rPr>
          <w:rFonts w:ascii="GHEA Grapalat" w:hAnsi="GHEA Grapalat"/>
          <w:i/>
        </w:rPr>
        <w:br w:type="page"/>
      </w:r>
    </w:p>
    <w:p w14:paraId="4EFEB961"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D1A8D71" w14:textId="4869B417"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5D49A0">
        <w:rPr>
          <w:rFonts w:ascii="GHEA Grapalat" w:hAnsi="GHEA Grapalat"/>
          <w:i/>
        </w:rPr>
        <w:t>ЗАПРОС КОТИРОВОК</w:t>
      </w:r>
      <w:r w:rsidRPr="00B138F3">
        <w:rPr>
          <w:rFonts w:ascii="GHEA Grapalat" w:hAnsi="GHEA Grapalat"/>
          <w:i/>
        </w:rPr>
        <w:br/>
        <w:t xml:space="preserve">под кодом </w:t>
      </w:r>
      <w:r w:rsidR="004610FA">
        <w:rPr>
          <w:rFonts w:ascii="GHEA Grapalat" w:hAnsi="GHEA Grapalat"/>
          <w:b/>
          <w:i/>
        </w:rPr>
        <w:t>HFF-GH-NPTcDzB -2025/4</w:t>
      </w:r>
      <w:r w:rsidR="00B75036" w:rsidRPr="00B75036">
        <w:rPr>
          <w:rFonts w:ascii="GHEA Grapalat" w:hAnsi="GHEA Grapalat"/>
          <w:i/>
          <w:vertAlign w:val="superscript"/>
        </w:rPr>
        <w:t xml:space="preserve"> </w:t>
      </w:r>
      <w:r w:rsidRPr="000A4ACC">
        <w:rPr>
          <w:rStyle w:val="FootnoteReference"/>
          <w:rFonts w:ascii="GHEA Grapalat" w:hAnsi="GHEA Grapalat"/>
          <w:i/>
          <w:sz w:val="36"/>
          <w:szCs w:val="36"/>
        </w:rPr>
        <w:footnoteReference w:customMarkFollows="1" w:id="14"/>
        <w:t>*</w:t>
      </w:r>
    </w:p>
    <w:p w14:paraId="1EB0DB4E" w14:textId="77777777" w:rsidR="00AF4211" w:rsidRPr="00B138F3" w:rsidRDefault="00AF4211" w:rsidP="000A214C">
      <w:pPr>
        <w:widowControl w:val="0"/>
        <w:spacing w:after="160"/>
        <w:jc w:val="center"/>
        <w:rPr>
          <w:rFonts w:ascii="GHEA Grapalat" w:hAnsi="GHEA Grapalat"/>
          <w:b/>
        </w:rPr>
      </w:pPr>
    </w:p>
    <w:p w14:paraId="01D9FC1B"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2A95733"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F500490" w14:textId="77777777" w:rsidTr="000745BE">
        <w:tc>
          <w:tcPr>
            <w:tcW w:w="4786" w:type="dxa"/>
          </w:tcPr>
          <w:p w14:paraId="55830CA1"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F8869D0"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14:paraId="4BCBE466" w14:textId="77777777" w:rsidR="000A214C" w:rsidRPr="00B138F3" w:rsidRDefault="000A214C" w:rsidP="000A214C">
      <w:pPr>
        <w:widowControl w:val="0"/>
        <w:spacing w:after="160"/>
        <w:rPr>
          <w:rFonts w:ascii="GHEA Grapalat" w:hAnsi="GHEA Grapalat" w:cs="GHEA Grapalat"/>
          <w:b/>
        </w:rPr>
      </w:pPr>
    </w:p>
    <w:p w14:paraId="6805FFF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49395137"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6ED8472"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0FEDE9B"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CAECE4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92D52B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ACA074D"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386D4E3"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6A1DFFA"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B1A8004"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02ADFF96" w14:textId="77777777" w:rsidR="000A214C" w:rsidRPr="00B138F3" w:rsidRDefault="000A214C" w:rsidP="000A214C">
      <w:pPr>
        <w:rPr>
          <w:rFonts w:ascii="GHEA Grapalat" w:hAnsi="GHEA Grapalat"/>
        </w:rPr>
      </w:pPr>
      <w:r w:rsidRPr="00B138F3">
        <w:rPr>
          <w:rFonts w:ascii="GHEA Grapalat" w:hAnsi="GHEA Grapalat"/>
        </w:rPr>
        <w:br w:type="page"/>
      </w:r>
    </w:p>
    <w:p w14:paraId="6832C0B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E17C7D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15A0C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978CD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F01FE7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A8C4BE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3490F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DDA94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6B42FF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09A0AD1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41BF73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w:t>
      </w:r>
      <w:r w:rsidRPr="00B138F3">
        <w:rPr>
          <w:rFonts w:ascii="GHEA Grapalat" w:hAnsi="GHEA Grapalat"/>
        </w:rPr>
        <w:lastRenderedPageBreak/>
        <w:t>требования должен в письменной форме уведомить Заказчика.</w:t>
      </w:r>
    </w:p>
    <w:p w14:paraId="6FE88A0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703B7C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74AD7480"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3D5B4956"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219456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E876B9C"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C3823B4"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0BE76AC"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5DB8CD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2B7AEB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BB741D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065528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A1D0B0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73D8FB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FBE6C5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74E324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DEC636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0AE3F6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C4571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24D2DE6"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05E69AA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7AC81185" w14:textId="77777777" w:rsidR="00BE2572" w:rsidRPr="00B138F3" w:rsidRDefault="00BE2572" w:rsidP="00BE2572">
      <w:pPr>
        <w:widowControl w:val="0"/>
        <w:spacing w:after="160"/>
        <w:jc w:val="center"/>
        <w:rPr>
          <w:rFonts w:ascii="GHEA Grapalat" w:hAnsi="GHEA Grapalat" w:cs="Sylfaen"/>
        </w:rPr>
      </w:pPr>
    </w:p>
    <w:p w14:paraId="68550A22" w14:textId="77777777" w:rsidR="00E752B6" w:rsidRPr="00E752B6" w:rsidRDefault="00E752B6" w:rsidP="00BE2572">
      <w:pPr>
        <w:rPr>
          <w:rFonts w:ascii="GHEA Grapalat" w:hAnsi="GHEA Grapalat" w:cs="Sylfaen"/>
        </w:rPr>
      </w:pPr>
    </w:p>
    <w:p w14:paraId="2172AD12"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3913680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64289"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57B6503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B6BE0"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30C98450"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2FE74F"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30A6541F"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5B6E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1FC03F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F5F66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797788B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146D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03DA112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C489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7C69D93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D152F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B96209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E6E3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437EDEE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6D5C6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674E92E7"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AAEB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144A789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6686B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4E2001C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01F4F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7DC5CD6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0D26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0D6E455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6DE6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1CFE01A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62DF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3A7528B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92EC0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1781A763"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3BA72D4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4F9D0F75"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FF2E3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E8688F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66D1AC"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35CA83D6"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A41C254"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7C8CC62" w14:textId="77777777" w:rsidR="00E752B6" w:rsidRPr="00B138F3" w:rsidRDefault="00E752B6" w:rsidP="009216D6">
            <w:pPr>
              <w:widowControl w:val="0"/>
              <w:spacing w:after="160"/>
              <w:rPr>
                <w:rFonts w:ascii="GHEA Grapalat" w:hAnsi="GHEA Grapalat" w:cs="Sylfaen"/>
              </w:rPr>
            </w:pPr>
          </w:p>
          <w:p w14:paraId="2D55AA76"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4A79490F" w14:textId="77777777" w:rsidR="00E752B6" w:rsidRPr="00B138F3" w:rsidRDefault="00E752B6" w:rsidP="009216D6">
            <w:pPr>
              <w:widowControl w:val="0"/>
              <w:spacing w:after="160"/>
              <w:rPr>
                <w:rFonts w:ascii="GHEA Grapalat" w:hAnsi="GHEA Grapalat" w:cs="Sylfaen"/>
              </w:rPr>
            </w:pPr>
          </w:p>
          <w:p w14:paraId="29F49646"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735BC65" w14:textId="77777777" w:rsidR="00E752B6" w:rsidRPr="00B138F3" w:rsidRDefault="00E752B6" w:rsidP="009216D6">
            <w:pPr>
              <w:widowControl w:val="0"/>
              <w:spacing w:after="160"/>
              <w:rPr>
                <w:rFonts w:ascii="GHEA Grapalat" w:hAnsi="GHEA Grapalat" w:cs="Sylfaen"/>
              </w:rPr>
            </w:pPr>
          </w:p>
          <w:p w14:paraId="538934AC"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1B69D59"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BF4AA1"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69EE085" w14:textId="77777777" w:rsidR="00E752B6" w:rsidRPr="00B138F3" w:rsidRDefault="00E752B6" w:rsidP="009216D6">
            <w:pPr>
              <w:widowControl w:val="0"/>
              <w:spacing w:after="160"/>
              <w:rPr>
                <w:rFonts w:ascii="GHEA Grapalat" w:hAnsi="GHEA Grapalat" w:cs="Sylfaen"/>
              </w:rPr>
            </w:pPr>
          </w:p>
          <w:p w14:paraId="48184CF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74CB8DA" w14:textId="77777777" w:rsidR="00E752B6" w:rsidRPr="00B138F3" w:rsidRDefault="00E752B6" w:rsidP="009216D6">
            <w:pPr>
              <w:widowControl w:val="0"/>
              <w:spacing w:after="160"/>
              <w:jc w:val="right"/>
              <w:rPr>
                <w:rFonts w:ascii="GHEA Grapalat" w:hAnsi="GHEA Grapalat" w:cs="Tahoma"/>
              </w:rPr>
            </w:pPr>
          </w:p>
          <w:p w14:paraId="055C7457"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6E7EBB9" w14:textId="77777777" w:rsidR="00E752B6" w:rsidRPr="00B138F3" w:rsidRDefault="00E752B6" w:rsidP="009216D6">
            <w:pPr>
              <w:widowControl w:val="0"/>
              <w:spacing w:after="160"/>
              <w:rPr>
                <w:rFonts w:ascii="GHEA Grapalat" w:hAnsi="GHEA Grapalat" w:cs="Sylfaen"/>
              </w:rPr>
            </w:pPr>
          </w:p>
          <w:p w14:paraId="4A4AE1F0"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07420994"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353085CE"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189FA3E" w14:textId="77777777" w:rsidR="00E752B6" w:rsidRPr="00B138F3" w:rsidRDefault="00E752B6" w:rsidP="009216D6">
            <w:pPr>
              <w:widowControl w:val="0"/>
              <w:spacing w:after="160"/>
              <w:rPr>
                <w:rFonts w:ascii="GHEA Grapalat" w:hAnsi="GHEA Grapalat"/>
              </w:rPr>
            </w:pPr>
          </w:p>
          <w:p w14:paraId="4551DE29"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0C4A93A"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39D0A36" w14:textId="77777777" w:rsidR="00E752B6" w:rsidRPr="00B138F3" w:rsidRDefault="00E752B6" w:rsidP="009216D6">
            <w:pPr>
              <w:widowControl w:val="0"/>
              <w:spacing w:after="160"/>
              <w:rPr>
                <w:rFonts w:ascii="GHEA Grapalat" w:hAnsi="GHEA Grapalat" w:cs="Tahoma"/>
              </w:rPr>
            </w:pPr>
          </w:p>
          <w:p w14:paraId="7A9D8212"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793DF2F"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EE5BE41" w14:textId="77777777" w:rsidR="00E752B6" w:rsidRPr="00B138F3" w:rsidRDefault="00E752B6" w:rsidP="009216D6">
            <w:pPr>
              <w:widowControl w:val="0"/>
              <w:spacing w:after="160"/>
              <w:rPr>
                <w:rFonts w:ascii="GHEA Grapalat" w:hAnsi="GHEA Grapalat" w:cs="Tahoma"/>
              </w:rPr>
            </w:pPr>
          </w:p>
          <w:p w14:paraId="5EC0959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D376A65"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1F9626E" w14:textId="77777777" w:rsidR="00E752B6" w:rsidRPr="00B138F3" w:rsidRDefault="00E752B6" w:rsidP="009216D6">
            <w:pPr>
              <w:widowControl w:val="0"/>
              <w:spacing w:after="160"/>
              <w:rPr>
                <w:rFonts w:ascii="GHEA Grapalat" w:hAnsi="GHEA Grapalat" w:cs="Arial"/>
              </w:rPr>
            </w:pPr>
          </w:p>
        </w:tc>
      </w:tr>
      <w:tr w:rsidR="00E752B6" w:rsidRPr="00B138F3" w14:paraId="5EFE39E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B7630BC"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0385817" w14:textId="77777777" w:rsidR="00E752B6" w:rsidRPr="00B138F3" w:rsidRDefault="00E752B6" w:rsidP="009216D6">
            <w:pPr>
              <w:widowControl w:val="0"/>
              <w:spacing w:after="160"/>
              <w:rPr>
                <w:rFonts w:ascii="GHEA Grapalat" w:hAnsi="GHEA Grapalat" w:cs="Sylfaen"/>
              </w:rPr>
            </w:pPr>
          </w:p>
          <w:p w14:paraId="1C984240"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832473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BE240F9" w14:textId="77777777" w:rsidR="00E752B6" w:rsidRPr="00B138F3" w:rsidRDefault="00E752B6" w:rsidP="009216D6">
            <w:pPr>
              <w:widowControl w:val="0"/>
              <w:spacing w:after="160"/>
              <w:rPr>
                <w:rFonts w:ascii="GHEA Grapalat" w:hAnsi="GHEA Grapalat"/>
              </w:rPr>
            </w:pPr>
          </w:p>
          <w:p w14:paraId="11E37B4F"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A0103BA" w14:textId="77777777" w:rsidR="00E752B6" w:rsidRPr="00B138F3" w:rsidRDefault="00E752B6" w:rsidP="00E752B6">
      <w:pPr>
        <w:widowControl w:val="0"/>
        <w:spacing w:after="160"/>
        <w:jc w:val="center"/>
        <w:rPr>
          <w:rFonts w:ascii="GHEA Grapalat" w:hAnsi="GHEA Grapalat" w:cs="Sylfaen"/>
        </w:rPr>
      </w:pPr>
    </w:p>
    <w:p w14:paraId="73F8CD1C" w14:textId="77777777" w:rsidR="00E752B6" w:rsidRPr="00E752B6" w:rsidRDefault="00E752B6" w:rsidP="00BE2572">
      <w:pPr>
        <w:rPr>
          <w:rFonts w:ascii="GHEA Grapalat" w:hAnsi="GHEA Grapalat" w:cs="Sylfaen"/>
        </w:rPr>
      </w:pPr>
    </w:p>
    <w:p w14:paraId="2AE1A382" w14:textId="77777777" w:rsidR="00E752B6" w:rsidRDefault="00E752B6" w:rsidP="00BE2572">
      <w:pPr>
        <w:rPr>
          <w:rFonts w:ascii="GHEA Grapalat" w:hAnsi="GHEA Grapalat" w:cs="Sylfaen"/>
          <w:lang w:val="hy-AM"/>
        </w:rPr>
      </w:pPr>
    </w:p>
    <w:p w14:paraId="2D4A8147" w14:textId="77777777" w:rsidR="00E752B6" w:rsidRDefault="00E752B6" w:rsidP="00BE2572">
      <w:pPr>
        <w:rPr>
          <w:rFonts w:ascii="GHEA Grapalat" w:hAnsi="GHEA Grapalat" w:cs="Sylfaen"/>
          <w:lang w:val="hy-AM"/>
        </w:rPr>
      </w:pPr>
    </w:p>
    <w:p w14:paraId="1E4E4C79" w14:textId="77777777" w:rsidR="00E752B6" w:rsidRDefault="00E752B6" w:rsidP="00BE2572">
      <w:pPr>
        <w:rPr>
          <w:rFonts w:ascii="GHEA Grapalat" w:hAnsi="GHEA Grapalat" w:cs="Sylfaen"/>
          <w:lang w:val="hy-AM"/>
        </w:rPr>
      </w:pPr>
    </w:p>
    <w:p w14:paraId="3CD882F7" w14:textId="77777777" w:rsidR="00E752B6" w:rsidRDefault="00E752B6" w:rsidP="00BE2572">
      <w:pPr>
        <w:rPr>
          <w:rFonts w:ascii="GHEA Grapalat" w:hAnsi="GHEA Grapalat" w:cs="Sylfaen"/>
          <w:lang w:val="hy-AM"/>
        </w:rPr>
      </w:pPr>
    </w:p>
    <w:p w14:paraId="592522BC" w14:textId="77777777" w:rsidR="00E752B6" w:rsidRDefault="00E752B6" w:rsidP="00BE2572">
      <w:pPr>
        <w:rPr>
          <w:rFonts w:ascii="GHEA Grapalat" w:hAnsi="GHEA Grapalat" w:cs="Sylfaen"/>
          <w:lang w:val="hy-AM"/>
        </w:rPr>
      </w:pPr>
    </w:p>
    <w:p w14:paraId="00B25A72" w14:textId="77777777" w:rsidR="00E752B6" w:rsidRDefault="00E752B6" w:rsidP="00BE2572">
      <w:pPr>
        <w:rPr>
          <w:rFonts w:ascii="GHEA Grapalat" w:hAnsi="GHEA Grapalat" w:cs="Sylfaen"/>
          <w:lang w:val="hy-AM"/>
        </w:rPr>
      </w:pPr>
    </w:p>
    <w:p w14:paraId="55447A37" w14:textId="77777777" w:rsidR="00E752B6" w:rsidRDefault="00E752B6" w:rsidP="00BE2572">
      <w:pPr>
        <w:rPr>
          <w:rFonts w:ascii="GHEA Grapalat" w:hAnsi="GHEA Grapalat" w:cs="Sylfaen"/>
          <w:lang w:val="hy-AM"/>
        </w:rPr>
      </w:pPr>
    </w:p>
    <w:p w14:paraId="3F116FAA" w14:textId="77777777" w:rsidR="00E752B6" w:rsidRDefault="00E752B6" w:rsidP="00BE2572">
      <w:pPr>
        <w:rPr>
          <w:rFonts w:ascii="GHEA Grapalat" w:hAnsi="GHEA Grapalat" w:cs="Sylfaen"/>
          <w:lang w:val="hy-AM"/>
        </w:rPr>
      </w:pPr>
    </w:p>
    <w:p w14:paraId="1AF5B057" w14:textId="77777777" w:rsidR="00E752B6" w:rsidRDefault="00E752B6" w:rsidP="00BE2572">
      <w:pPr>
        <w:rPr>
          <w:rFonts w:ascii="GHEA Grapalat" w:hAnsi="GHEA Grapalat" w:cs="Sylfaen"/>
          <w:lang w:val="hy-AM"/>
        </w:rPr>
      </w:pPr>
    </w:p>
    <w:p w14:paraId="5E7ABC71" w14:textId="77777777" w:rsidR="00E752B6" w:rsidRDefault="00E752B6" w:rsidP="00BE2572">
      <w:pPr>
        <w:rPr>
          <w:rFonts w:ascii="GHEA Grapalat" w:hAnsi="GHEA Grapalat" w:cs="Sylfaen"/>
          <w:lang w:val="hy-AM"/>
        </w:rPr>
      </w:pPr>
    </w:p>
    <w:p w14:paraId="259C15CA"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FFCBEF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E363E94"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F5E14B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0B86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F36112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3C48D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BC3A49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B8D328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2D9506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5ED1DB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49A8B3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7DC8A1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2AB440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890BE7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E801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994AC4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7A1E2E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88B94B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DD4D23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EE8C4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820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B42AB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7AB3A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F6A8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B3FC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13379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D9BF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682545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0E9B3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93E8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58F8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9999C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CC05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3EB695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9360F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F589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A840B2"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0C6E7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20EB1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1509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31D5179"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6CB7F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A04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BA2F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C8E5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4A4B3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B93D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57633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29412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A0AF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07070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A638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209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B719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B4747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567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D3E5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C244C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E670E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A65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B5C0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8A48C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AE5E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6436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E9111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5504D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115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8C1FE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53F07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A95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D3A2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2039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F4565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AE8A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70BC1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90C43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803E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EFF1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020A4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5DDCE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4350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57C22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4612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D0A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A75E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EF2DB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9DDDB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242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3DD11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2E8B7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E1EB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062F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A46D1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14D8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2F3D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247AE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2FBEE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E77F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16F0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3007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FD8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0ED90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4BF49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7D76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3479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11E73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268BE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AE9D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6ED2A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3762F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1375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804C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E0F0C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73CBF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7A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F0B48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EE27F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499B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D7D4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EED0D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3A361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503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FB3AA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AB307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502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F045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56CC7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6FA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13217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CA92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4D6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0C46DB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1F6AFC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40D2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16CD15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CEA9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5B61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B8D74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92870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37A45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59D95C"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FF49E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66D92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8DFAD4"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5DC641E"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2F9A9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DD86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CCD34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C58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942D5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0B63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F02F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58EC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E76AE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A1C5A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AC95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353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2C0FC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09C63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AD88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48B5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6787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56F52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56169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8F44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850A9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98257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C73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3951C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4A6A970D"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6319D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6877C2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14:paraId="78E917C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1B36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FFF91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6D62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7A68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FF9C8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C8803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95448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413C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EC472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68C5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728F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4F320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E274B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4987F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DCF99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2BE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43B6B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A301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6FBD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BF5E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93F29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5D676D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455D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01271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EA5F7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4C0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5575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783A7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2001C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ED10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8ADE1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1AFFF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F081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A28D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71F9768"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DA5EA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B17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CBE6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94E4B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F49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EA24A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FEA252"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FF5D1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341B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70A8E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09F5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12B6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F8B7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A9DFA7"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73049B4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79A2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62B5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w:t>
            </w:r>
            <w:r w:rsidRPr="00B138F3">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AEBAC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E5420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C5CD8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F21B0D" w14:textId="77777777" w:rsidR="00BE2572" w:rsidRPr="00B138F3" w:rsidRDefault="00BE2572" w:rsidP="000745BE">
            <w:pPr>
              <w:widowControl w:val="0"/>
              <w:spacing w:after="120"/>
              <w:jc w:val="center"/>
              <w:rPr>
                <w:rFonts w:ascii="GHEA Grapalat" w:hAnsi="GHEA Grapalat"/>
                <w:sz w:val="18"/>
                <w:szCs w:val="18"/>
              </w:rPr>
            </w:pPr>
          </w:p>
        </w:tc>
      </w:tr>
    </w:tbl>
    <w:p w14:paraId="12C53581" w14:textId="77777777" w:rsidR="00BE2572" w:rsidRPr="00B138F3" w:rsidRDefault="00BE2572" w:rsidP="00BE2572">
      <w:pPr>
        <w:widowControl w:val="0"/>
        <w:spacing w:after="160"/>
        <w:ind w:left="567" w:right="565"/>
        <w:jc w:val="center"/>
        <w:rPr>
          <w:rFonts w:ascii="GHEA Grapalat" w:hAnsi="GHEA Grapalat"/>
          <w:b/>
        </w:rPr>
      </w:pPr>
    </w:p>
    <w:p w14:paraId="32A25986" w14:textId="77777777" w:rsidR="00BE2572" w:rsidRPr="00B138F3" w:rsidRDefault="00BE2572" w:rsidP="00BE2572">
      <w:pPr>
        <w:widowControl w:val="0"/>
        <w:spacing w:after="160"/>
        <w:ind w:left="567" w:right="565"/>
        <w:jc w:val="center"/>
        <w:rPr>
          <w:rFonts w:ascii="GHEA Grapalat" w:hAnsi="GHEA Grapalat"/>
          <w:b/>
        </w:rPr>
      </w:pPr>
    </w:p>
    <w:p w14:paraId="19514458" w14:textId="77777777" w:rsidR="00BE2572" w:rsidRPr="00B138F3" w:rsidRDefault="00BE2572" w:rsidP="00BE2572">
      <w:pPr>
        <w:widowControl w:val="0"/>
        <w:spacing w:after="160"/>
        <w:ind w:left="567" w:right="565"/>
        <w:jc w:val="center"/>
        <w:rPr>
          <w:rFonts w:ascii="GHEA Grapalat" w:hAnsi="GHEA Grapalat"/>
          <w:b/>
        </w:rPr>
      </w:pPr>
    </w:p>
    <w:p w14:paraId="5DB7B590" w14:textId="77777777" w:rsidR="00BE2572" w:rsidRPr="00B138F3" w:rsidRDefault="00BE2572" w:rsidP="00BE2572">
      <w:pPr>
        <w:widowControl w:val="0"/>
        <w:spacing w:after="160"/>
        <w:ind w:left="567" w:right="565"/>
        <w:jc w:val="center"/>
        <w:rPr>
          <w:rFonts w:ascii="GHEA Grapalat" w:hAnsi="GHEA Grapalat"/>
          <w:b/>
        </w:rPr>
      </w:pPr>
    </w:p>
    <w:p w14:paraId="6BBD4E18" w14:textId="77777777" w:rsidR="00BE2572" w:rsidRPr="00B138F3" w:rsidRDefault="00BE2572" w:rsidP="00BE2572">
      <w:pPr>
        <w:widowControl w:val="0"/>
        <w:spacing w:after="160"/>
        <w:ind w:left="567" w:right="565"/>
        <w:jc w:val="center"/>
        <w:rPr>
          <w:rFonts w:ascii="GHEA Grapalat" w:hAnsi="GHEA Grapalat"/>
          <w:b/>
        </w:rPr>
      </w:pPr>
    </w:p>
    <w:p w14:paraId="5869E76D" w14:textId="77777777" w:rsidR="00BE2572" w:rsidRPr="00B138F3" w:rsidRDefault="00BE2572" w:rsidP="00BE2572">
      <w:pPr>
        <w:widowControl w:val="0"/>
        <w:spacing w:after="160"/>
        <w:ind w:left="567" w:right="565"/>
        <w:jc w:val="center"/>
        <w:rPr>
          <w:rFonts w:ascii="GHEA Grapalat" w:hAnsi="GHEA Grapalat"/>
          <w:b/>
        </w:rPr>
      </w:pPr>
    </w:p>
    <w:p w14:paraId="71E03269" w14:textId="77777777" w:rsidR="00BE2572" w:rsidRPr="00B138F3" w:rsidRDefault="00BE2572" w:rsidP="00BE2572">
      <w:pPr>
        <w:widowControl w:val="0"/>
        <w:spacing w:after="160"/>
        <w:ind w:left="567" w:right="565"/>
        <w:jc w:val="center"/>
        <w:rPr>
          <w:rFonts w:ascii="GHEA Grapalat" w:hAnsi="GHEA Grapalat"/>
          <w:b/>
        </w:rPr>
      </w:pPr>
    </w:p>
    <w:p w14:paraId="40FAE2FA" w14:textId="77777777" w:rsidR="00BE2572" w:rsidRPr="00B138F3" w:rsidRDefault="00BE2572" w:rsidP="00BE2572">
      <w:pPr>
        <w:widowControl w:val="0"/>
        <w:spacing w:after="160"/>
        <w:ind w:left="567" w:right="565"/>
        <w:jc w:val="center"/>
        <w:rPr>
          <w:rFonts w:ascii="GHEA Grapalat" w:hAnsi="GHEA Grapalat"/>
          <w:b/>
        </w:rPr>
      </w:pPr>
    </w:p>
    <w:p w14:paraId="73E25BF8" w14:textId="77777777" w:rsidR="00BE2572" w:rsidRPr="00B138F3" w:rsidRDefault="00BE2572" w:rsidP="00BE2572">
      <w:pPr>
        <w:widowControl w:val="0"/>
        <w:spacing w:after="160"/>
        <w:ind w:left="567" w:right="565"/>
        <w:jc w:val="center"/>
        <w:rPr>
          <w:rFonts w:ascii="GHEA Grapalat" w:hAnsi="GHEA Grapalat"/>
          <w:b/>
        </w:rPr>
      </w:pPr>
    </w:p>
    <w:p w14:paraId="4DEF406A" w14:textId="77777777" w:rsidR="00BE2572" w:rsidRPr="00B138F3" w:rsidRDefault="00BE2572" w:rsidP="00BE2572">
      <w:pPr>
        <w:widowControl w:val="0"/>
        <w:spacing w:after="160"/>
        <w:ind w:left="567" w:right="565"/>
        <w:jc w:val="center"/>
        <w:rPr>
          <w:rFonts w:ascii="GHEA Grapalat" w:hAnsi="GHEA Grapalat"/>
          <w:b/>
        </w:rPr>
      </w:pPr>
    </w:p>
    <w:p w14:paraId="6E86FE25"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4BD0B0E6"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201F5148" w14:textId="77777777" w:rsidR="00131F0B" w:rsidRPr="00C858FA" w:rsidRDefault="00131F0B" w:rsidP="00131F0B">
      <w:pPr>
        <w:pStyle w:val="BodyTextIndent3"/>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к Приглашению на под кодом "--- BMTsDzB --/---"</w:t>
      </w:r>
      <w:r w:rsidRPr="00C858FA">
        <w:rPr>
          <w:rStyle w:val="FootnoteReference"/>
          <w:rFonts w:ascii="GHEA Grapalat" w:hAnsi="GHEA Grapalat"/>
          <w:b/>
          <w:sz w:val="24"/>
          <w:szCs w:val="24"/>
        </w:rPr>
        <w:footnoteReference w:customMarkFollows="1" w:id="16"/>
        <w:t>*</w:t>
      </w:r>
    </w:p>
    <w:p w14:paraId="6C7DF5F2" w14:textId="77777777" w:rsidR="00131F0B" w:rsidRPr="00C858FA" w:rsidRDefault="00131F0B" w:rsidP="00131F0B">
      <w:pPr>
        <w:widowControl w:val="0"/>
        <w:spacing w:after="160"/>
        <w:ind w:left="567" w:right="565"/>
        <w:jc w:val="center"/>
        <w:rPr>
          <w:rFonts w:ascii="GHEA Grapalat" w:hAnsi="GHEA Grapalat"/>
          <w:b/>
        </w:rPr>
      </w:pPr>
    </w:p>
    <w:p w14:paraId="375126FF" w14:textId="77777777" w:rsidR="00131F0B" w:rsidRPr="00C858FA" w:rsidRDefault="00131F0B" w:rsidP="00131F0B">
      <w:pPr>
        <w:pStyle w:val="BodyTextIndent3"/>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3F51D5A2"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417D8F41" w14:textId="77777777" w:rsidR="00131F0B" w:rsidRPr="00C858FA" w:rsidRDefault="00131F0B" w:rsidP="00131F0B">
      <w:pPr>
        <w:widowControl w:val="0"/>
        <w:spacing w:after="160"/>
        <w:ind w:left="567" w:right="565"/>
        <w:jc w:val="center"/>
        <w:rPr>
          <w:rFonts w:ascii="GHEA Grapalat" w:hAnsi="GHEA Grapalat"/>
          <w:b/>
        </w:rPr>
      </w:pPr>
    </w:p>
    <w:p w14:paraId="08ED7D91" w14:textId="77777777" w:rsidR="00131F0B" w:rsidRPr="00C858FA"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Strong"/>
          <w:rFonts w:ascii="GHEA Grapalat" w:hAnsi="GHEA Grapalat"/>
          <w:sz w:val="20"/>
          <w:szCs w:val="20"/>
          <w:u w:val="single"/>
          <w:lang w:val="hy-AM"/>
        </w:rPr>
        <w:tab/>
      </w:r>
      <w:r w:rsidRPr="00C858FA">
        <w:rPr>
          <w:rStyle w:val="Strong"/>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19F6EC0F"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C858FA">
        <w:rPr>
          <w:rStyle w:val="Strong"/>
          <w:rFonts w:ascii="GHEA Grapalat" w:hAnsi="GHEA Grapalat"/>
          <w:sz w:val="20"/>
          <w:szCs w:val="20"/>
        </w:rPr>
        <w:t xml:space="preserve">                                                    </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rPr>
        <w:t xml:space="preserve">           </w:t>
      </w:r>
      <w:r w:rsidRPr="00C858FA">
        <w:rPr>
          <w:rStyle w:val="Strong"/>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30CAC0C2"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Fonts w:eastAsiaTheme="minorHAnsi" w:cstheme="minorBidi"/>
        </w:rPr>
        <w:t xml:space="preserve">    </w:t>
      </w:r>
    </w:p>
    <w:p w14:paraId="6D51ACFD"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C858FA">
        <w:rPr>
          <w:rStyle w:val="Strong"/>
          <w:rFonts w:ascii="GHEA Grapalat" w:hAnsi="GHEA Grapalat"/>
          <w:b w:val="0"/>
          <w:sz w:val="18"/>
          <w:szCs w:val="18"/>
        </w:rPr>
        <w:t xml:space="preserve"> </w:t>
      </w:r>
      <w:r w:rsidRPr="00C858FA">
        <w:rPr>
          <w:rStyle w:val="Strong"/>
          <w:rFonts w:ascii="GHEA Grapalat" w:hAnsi="GHEA Grapalat"/>
          <w:b w:val="0"/>
          <w:sz w:val="16"/>
          <w:szCs w:val="16"/>
        </w:rPr>
        <w:t>наименование заказчика                                                                  наименование отобранного участника</w:t>
      </w:r>
    </w:p>
    <w:p w14:paraId="71664FEE" w14:textId="77777777" w:rsidR="00131F0B" w:rsidRPr="00C858FA" w:rsidRDefault="00131F0B" w:rsidP="00131F0B">
      <w:pPr>
        <w:pStyle w:val="NormalWeb"/>
        <w:shd w:val="clear" w:color="auto" w:fill="FFFFFF"/>
        <w:spacing w:before="0" w:beforeAutospacing="0" w:after="0" w:afterAutospacing="0"/>
        <w:ind w:left="-142"/>
        <w:rPr>
          <w:rFonts w:cs="Sylfaen"/>
          <w:sz w:val="16"/>
          <w:szCs w:val="16"/>
          <w:vertAlign w:val="superscript"/>
          <w:lang w:val="hy-AM"/>
        </w:rPr>
      </w:pPr>
      <w:r w:rsidRPr="00C858FA">
        <w:rPr>
          <w:rStyle w:val="Strong"/>
          <w:rFonts w:ascii="GHEA Grapalat" w:hAnsi="GHEA Grapalat"/>
          <w:b w:val="0"/>
          <w:sz w:val="16"/>
          <w:szCs w:val="16"/>
        </w:rPr>
        <w:t xml:space="preserve">                                                                </w:t>
      </w:r>
      <w:r w:rsidRPr="00C858FA">
        <w:rPr>
          <w:rStyle w:val="Strong"/>
          <w:rFonts w:ascii="GHEA Grapalat" w:hAnsi="GHEA Grapalat"/>
          <w:b w:val="0"/>
          <w:sz w:val="16"/>
          <w:szCs w:val="16"/>
          <w:lang w:val="hy-AM"/>
        </w:rPr>
        <w:tab/>
      </w:r>
    </w:p>
    <w:p w14:paraId="7D155E8F" w14:textId="77777777" w:rsidR="00131F0B" w:rsidRPr="00C858FA"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37D992F4"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30E76FFC"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39BFEC1E"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12D1FF03"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1D30CDD7"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14:paraId="745569F9"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BCF707E" w14:textId="77777777" w:rsidR="00131F0B" w:rsidRPr="00616AAA"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301B4F2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22B7E8DA"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046CC5B2"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223922">
        <w:rPr>
          <w:rFonts w:ascii="GHEA Grapalat" w:eastAsiaTheme="minorHAnsi" w:hAnsi="GHEA Grapalat" w:cstheme="minorBidi"/>
          <w:sz w:val="18"/>
          <w:szCs w:val="18"/>
        </w:rPr>
        <w:t>*</w:t>
      </w:r>
    </w:p>
    <w:p w14:paraId="5BE8F09D"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1263A4A9"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3B090E8"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7B3DFE1"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59"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4AA0C581" w14:textId="77777777" w:rsidR="00131F0B" w:rsidRPr="00200997" w:rsidRDefault="00F74DA0" w:rsidP="00131F0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номер заключаемого договара</w:t>
      </w:r>
    </w:p>
    <w:p w14:paraId="14C5CEFE"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p>
    <w:p w14:paraId="03A293AF" w14:textId="77777777" w:rsidR="00131F0B" w:rsidRPr="00200997" w:rsidRDefault="00F74DA0" w:rsidP="00131F0B">
      <w:pPr>
        <w:pStyle w:val="NormalWeb"/>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0F0856E7"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sz w:val="18"/>
          <w:szCs w:val="18"/>
          <w:lang w:val="hy-AM"/>
        </w:rPr>
      </w:pPr>
    </w:p>
    <w:p w14:paraId="4DFA837B" w14:textId="77777777" w:rsidR="00131F0B" w:rsidRPr="00200997" w:rsidRDefault="00131F0B" w:rsidP="00131F0B">
      <w:pPr>
        <w:pStyle w:val="NormalWeb"/>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1E92DBEE" w14:textId="77777777" w:rsidR="00131F0B" w:rsidRPr="00200997" w:rsidRDefault="00131F0B" w:rsidP="00131F0B">
      <w:pPr>
        <w:pStyle w:val="NormalWeb"/>
        <w:shd w:val="clear" w:color="auto" w:fill="FFFFFF"/>
        <w:contextualSpacing/>
        <w:jc w:val="center"/>
        <w:rPr>
          <w:rFonts w:eastAsiaTheme="minorHAnsi" w:cstheme="minorBidi"/>
        </w:rPr>
      </w:pPr>
    </w:p>
    <w:p w14:paraId="030BEF90" w14:textId="77777777" w:rsidR="00741367" w:rsidRPr="001666A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7BF22054" w14:textId="77777777" w:rsidR="00741367" w:rsidRPr="006E181F" w:rsidRDefault="00741367" w:rsidP="00741367">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666A7">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12CF3F7D"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33C36A77" w14:textId="77777777" w:rsidR="00131F0B" w:rsidRPr="00B138F3" w:rsidRDefault="00131F0B" w:rsidP="00131F0B">
      <w:pPr>
        <w:pStyle w:val="NormalWeb"/>
        <w:shd w:val="clear" w:color="auto" w:fill="FFFFFF"/>
        <w:contextualSpacing/>
        <w:jc w:val="both"/>
        <w:rPr>
          <w:rStyle w:val="Strong"/>
          <w:rFonts w:ascii="GHEA Grapalat" w:hAnsi="GHEA Grapalat"/>
          <w:b w:val="0"/>
          <w:bCs w:val="0"/>
          <w:sz w:val="20"/>
          <w:szCs w:val="20"/>
        </w:rPr>
      </w:pPr>
    </w:p>
    <w:p w14:paraId="6AD818B7"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F391B3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D6EF9E" w14:textId="77777777" w:rsidR="00131F0B" w:rsidRPr="00616AAA" w:rsidRDefault="00131F0B" w:rsidP="00131F0B">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6CB34EFF" w14:textId="77777777" w:rsidR="00131F0B" w:rsidRPr="00616AAA" w:rsidRDefault="00131F0B" w:rsidP="00131F0B">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35EA7B3B"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7F86642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1BDA86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616AAA">
        <w:rPr>
          <w:rStyle w:val="Hyperlink"/>
          <w:rFonts w:ascii="GHEA Grapalat" w:hAnsi="GHEA Grapalat"/>
          <w:color w:val="auto"/>
          <w:sz w:val="20"/>
          <w:szCs w:val="20"/>
          <w:lang w:val="hy-AM"/>
        </w:rPr>
        <w:t>www.procurement.am</w:t>
      </w:r>
      <w:r>
        <w:fldChar w:fldCharType="end"/>
      </w:r>
      <w:r w:rsidRPr="00616AAA">
        <w:rPr>
          <w:rFonts w:ascii="GHEA Grapalat" w:eastAsiaTheme="minorHAnsi" w:hAnsi="GHEA Grapalat" w:cstheme="minorBidi"/>
        </w:rPr>
        <w:t xml:space="preserve"> .</w:t>
      </w:r>
    </w:p>
    <w:p w14:paraId="43F1544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C3BD74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EBDA4D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C68B55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280205DA"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0A752F6"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5E268E3E"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14:paraId="082BC980"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DDF956"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8B316CE" w14:textId="77777777" w:rsidR="00131F0B"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97ED06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510CD02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739A9433"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0C346A88"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51E79C93"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6EA3F2"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8944E02"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4C818D6D" w14:textId="77777777" w:rsidR="00131F0B" w:rsidRPr="00AA2E36"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lastRenderedPageBreak/>
        <w:t xml:space="preserve">                                                        </w:t>
      </w:r>
      <w:r w:rsidRPr="00295C31">
        <w:rPr>
          <w:rFonts w:ascii="GHEA Grapalat" w:hAnsi="GHEA Grapalat" w:cs="Sylfaen"/>
          <w:vertAlign w:val="superscript"/>
        </w:rPr>
        <w:t>число, месяц, год</w:t>
      </w:r>
    </w:p>
    <w:p w14:paraId="211B5B40" w14:textId="77777777" w:rsidR="00131F0B" w:rsidRPr="00FC3A4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3188791F"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5B9B700E" w14:textId="77777777" w:rsidR="00131F0B" w:rsidRPr="00B138F3" w:rsidRDefault="00131F0B" w:rsidP="00131F0B">
      <w:pPr>
        <w:widowControl w:val="0"/>
        <w:spacing w:after="160"/>
        <w:ind w:left="567" w:right="565"/>
        <w:jc w:val="center"/>
        <w:rPr>
          <w:rFonts w:ascii="GHEA Grapalat" w:hAnsi="GHEA Grapalat"/>
          <w:b/>
        </w:rPr>
      </w:pPr>
    </w:p>
    <w:p w14:paraId="7526A219" w14:textId="77777777" w:rsidR="00131F0B" w:rsidRDefault="00131F0B" w:rsidP="00131F0B">
      <w:pPr>
        <w:rPr>
          <w:rFonts w:ascii="GHEA Grapalat" w:hAnsi="GHEA Grapalat"/>
          <w:b/>
        </w:rPr>
      </w:pPr>
      <w:r>
        <w:rPr>
          <w:rFonts w:ascii="GHEA Grapalat" w:hAnsi="GHEA Grapalat"/>
          <w:b/>
        </w:rPr>
        <w:br w:type="page"/>
      </w:r>
    </w:p>
    <w:p w14:paraId="66259131"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4A3FE53C" w14:textId="21475DC4"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5D49A0">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"---BMTsDzB---/---"</w:t>
      </w:r>
      <w:r>
        <w:rPr>
          <w:rStyle w:val="FootnoteReference"/>
          <w:rFonts w:ascii="GHEA Grapalat" w:hAnsi="GHEA Grapalat"/>
          <w:b/>
          <w:sz w:val="24"/>
          <w:szCs w:val="24"/>
        </w:rPr>
        <w:footnoteReference w:customMarkFollows="1" w:id="17"/>
        <w:t>*</w:t>
      </w:r>
    </w:p>
    <w:p w14:paraId="1049FFDF" w14:textId="77777777" w:rsidR="003B2F27" w:rsidRPr="00AD29CE" w:rsidRDefault="003B2F27" w:rsidP="003B2F27">
      <w:pPr>
        <w:widowControl w:val="0"/>
        <w:spacing w:after="160" w:line="360" w:lineRule="auto"/>
        <w:jc w:val="right"/>
        <w:rPr>
          <w:rFonts w:ascii="GHEA Grapalat" w:hAnsi="GHEA Grapalat"/>
          <w:i/>
        </w:rPr>
      </w:pPr>
    </w:p>
    <w:p w14:paraId="01E9D606"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02C446A7"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7EBD5E24" w14:textId="77777777" w:rsidTr="005B7138">
        <w:tc>
          <w:tcPr>
            <w:tcW w:w="4643" w:type="dxa"/>
          </w:tcPr>
          <w:p w14:paraId="3ED71710"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C9C9999"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41D189EF"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1EA55D3C"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8F67E3E"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3355FA40"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46E280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102E9B8"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37CCE26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4A1669DA"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8E7A14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49229C12"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4FCA4DBB"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1F14EE0E"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0FD50E1"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1146749"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56CB210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9BFEAA4"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29981EC"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w:t>
      </w:r>
      <w:r w:rsidR="00830C72" w:rsidRPr="00830C72">
        <w:rPr>
          <w:rFonts w:ascii="GHEA Grapalat" w:hAnsi="GHEA Grapalat"/>
          <w:i/>
          <w:sz w:val="20"/>
          <w:szCs w:val="20"/>
        </w:rPr>
        <w:lastRenderedPageBreak/>
        <w:t>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361A2D9A" w14:textId="77777777" w:rsidR="00830C72" w:rsidRDefault="00830C72">
      <w:pPr>
        <w:rPr>
          <w:rFonts w:ascii="GHEA Grapalat" w:hAnsi="GHEA Grapalat"/>
          <w:lang w:val="hy-AM"/>
        </w:rPr>
      </w:pPr>
    </w:p>
    <w:p w14:paraId="255431E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A0A62C6"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6B7C1E3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39F3CF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5EF23F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E8B0E1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7A740A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68DD8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008469B"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0889A717"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w:t>
      </w:r>
      <w:r w:rsidRPr="00675CA2">
        <w:rPr>
          <w:rFonts w:ascii="GHEA Grapalat" w:hAnsi="GHEA Grapalat"/>
        </w:rPr>
        <w:lastRenderedPageBreak/>
        <w:t>дополнительного объема,</w:t>
      </w:r>
    </w:p>
    <w:p w14:paraId="23DBDDB9"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8"/>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44D5B6CF"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55D2EA4E"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17739AA4"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4900330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7B3AA1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14:paraId="3291979D"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167238A8"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6F4379C"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2062673" w14:textId="77777777" w:rsidR="0034272D" w:rsidRDefault="0034272D" w:rsidP="003B2F27">
      <w:pPr>
        <w:widowControl w:val="0"/>
        <w:spacing w:after="160" w:line="336" w:lineRule="auto"/>
        <w:jc w:val="center"/>
        <w:rPr>
          <w:rFonts w:ascii="GHEA Grapalat" w:hAnsi="GHEA Grapalat"/>
          <w:b/>
        </w:rPr>
      </w:pPr>
    </w:p>
    <w:p w14:paraId="50FDEE41"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38AA23B5"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9"/>
        <w:t>17</w:t>
      </w:r>
      <w:r>
        <w:rPr>
          <w:rFonts w:ascii="GHEA Grapalat" w:hAnsi="GHEA Grapalat"/>
        </w:rPr>
        <w:t>.</w:t>
      </w:r>
    </w:p>
    <w:p w14:paraId="7228A66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1C849A7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26272B3D"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w:t>
      </w:r>
      <w:r w:rsidRPr="00844C3A">
        <w:rPr>
          <w:rFonts w:ascii="GHEA Grapalat" w:hAnsi="GHEA Grapalat"/>
        </w:rPr>
        <w:lastRenderedPageBreak/>
        <w:t xml:space="preserve">(удержаний)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20"/>
        <w:t>18</w:t>
      </w:r>
      <w:r w:rsidRPr="00844C3A">
        <w:rPr>
          <w:rFonts w:ascii="GHEA Grapalat" w:hAnsi="GHEA Grapalat"/>
        </w:rPr>
        <w:t>.</w:t>
      </w:r>
    </w:p>
    <w:p w14:paraId="47B292BC"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28B40C64"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1E4C26DB"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6A7B60D2"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1A3E3A26"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60497FD2"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7EB98815"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2EA683F1"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lastRenderedPageBreak/>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1"/>
        <w:t>19</w:t>
      </w:r>
    </w:p>
    <w:p w14:paraId="45208732" w14:textId="77777777" w:rsidR="003B2F27" w:rsidRPr="00AD29CE" w:rsidRDefault="003B2F27" w:rsidP="003B2F27">
      <w:pPr>
        <w:widowControl w:val="0"/>
        <w:spacing w:after="160" w:line="360" w:lineRule="auto"/>
        <w:ind w:firstLine="720"/>
        <w:jc w:val="center"/>
        <w:rPr>
          <w:rFonts w:ascii="GHEA Grapalat" w:hAnsi="GHEA Grapalat" w:cs="Sylfaen"/>
        </w:rPr>
      </w:pPr>
    </w:p>
    <w:p w14:paraId="0BEF706B" w14:textId="77777777" w:rsidR="00D932B2" w:rsidRDefault="00D932B2">
      <w:pPr>
        <w:rPr>
          <w:rFonts w:ascii="GHEA Grapalat" w:hAnsi="GHEA Grapalat"/>
          <w:b/>
        </w:rPr>
      </w:pPr>
      <w:r>
        <w:rPr>
          <w:rFonts w:ascii="GHEA Grapalat" w:hAnsi="GHEA Grapalat"/>
          <w:b/>
        </w:rPr>
        <w:br w:type="page"/>
      </w:r>
    </w:p>
    <w:p w14:paraId="7BB877E2"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6EDC10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B6206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2"/>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4AB020A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61E1010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FF248E3"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5CE2D4ED"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50F653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3AAB802B" w14:textId="77777777" w:rsidR="003B2F27" w:rsidRPr="00AD29CE" w:rsidRDefault="003B2F27" w:rsidP="003B2F27">
      <w:pPr>
        <w:widowControl w:val="0"/>
        <w:spacing w:after="160" w:line="360" w:lineRule="auto"/>
        <w:ind w:firstLine="720"/>
        <w:jc w:val="center"/>
        <w:rPr>
          <w:rFonts w:ascii="GHEA Grapalat" w:hAnsi="GHEA Grapalat" w:cs="Sylfaen"/>
        </w:rPr>
      </w:pPr>
    </w:p>
    <w:p w14:paraId="6060D580"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7DEB6E35"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BEFD7DF" w14:textId="77777777" w:rsidR="0043443E" w:rsidRPr="00E661BE" w:rsidRDefault="0043443E" w:rsidP="00810966">
      <w:pPr>
        <w:jc w:val="center"/>
        <w:rPr>
          <w:rFonts w:ascii="GHEA Grapalat" w:hAnsi="GHEA Grapalat"/>
          <w:b/>
        </w:rPr>
      </w:pPr>
    </w:p>
    <w:p w14:paraId="4B396026"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732A7F59" w14:textId="77777777" w:rsidR="0043443E" w:rsidRPr="00E661BE" w:rsidRDefault="0043443E" w:rsidP="00810966">
      <w:pPr>
        <w:jc w:val="center"/>
        <w:rPr>
          <w:rFonts w:ascii="GHEA Grapalat" w:hAnsi="GHEA Grapalat" w:cs="Sylfaen"/>
          <w:b/>
        </w:rPr>
      </w:pPr>
    </w:p>
    <w:p w14:paraId="4064689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670DABBE"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3"/>
        <w:t>21</w:t>
      </w:r>
    </w:p>
    <w:p w14:paraId="12828306"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3E93F58"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62FD55C"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418DB5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08A3D6A1"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06D842E"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4749A3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84C66E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4615681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D61DB3">
        <w:rPr>
          <w:rFonts w:ascii="GHEA Grapalat" w:hAnsi="GHEA Grapalat"/>
        </w:rPr>
        <w:t xml:space="preserve">. </w:t>
      </w:r>
      <w:r w:rsidR="00D61DB3" w:rsidRPr="007D48C3">
        <w:rPr>
          <w:rFonts w:ascii="GHEA Grapalat" w:hAnsi="GHEA Grapalat"/>
        </w:rPr>
        <w:t xml:space="preserve">При этом в случае применения настоящего подпункта </w:t>
      </w:r>
      <w:r w:rsidR="00ED435F">
        <w:rPr>
          <w:rFonts w:ascii="GHEA Grapalat" w:hAnsi="GHEA Grapalat"/>
        </w:rPr>
        <w:t>агент</w:t>
      </w:r>
      <w:r w:rsidR="00D61DB3">
        <w:rPr>
          <w:rFonts w:ascii="GHEA Grapalat" w:hAnsi="GHEA Grapalat"/>
        </w:rPr>
        <w:t xml:space="preserve">ом </w:t>
      </w:r>
      <w:r w:rsidR="00D61DB3" w:rsidRPr="007D48C3">
        <w:rPr>
          <w:rFonts w:ascii="GHEA Grapalat" w:hAnsi="GHEA Grapalat"/>
        </w:rPr>
        <w:t>не может выступать организация, включённая в список, предусмотренный подпунктом 2 пункта 2 постановления Правительства РА от 20.06.2025 № 817-А</w:t>
      </w:r>
      <w:r w:rsidR="00D61DB3">
        <w:t>.</w:t>
      </w:r>
      <w:r w:rsidR="00F67ECE">
        <w:rPr>
          <w:rStyle w:val="FootnoteReference"/>
          <w:rFonts w:ascii="GHEA Grapalat" w:hAnsi="GHEA Grapalat"/>
        </w:rPr>
        <w:footnoteReference w:customMarkFollows="1" w:id="24"/>
        <w:t>22</w:t>
      </w:r>
      <w:r w:rsidRPr="00AD29CE">
        <w:rPr>
          <w:rFonts w:ascii="GHEA Grapalat" w:hAnsi="GHEA Grapalat"/>
        </w:rPr>
        <w:t>.</w:t>
      </w:r>
    </w:p>
    <w:p w14:paraId="3E480E7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5"/>
        <w:t>23</w:t>
      </w:r>
      <w:r w:rsidRPr="00AD29CE">
        <w:rPr>
          <w:rFonts w:ascii="GHEA Grapalat" w:hAnsi="GHEA Grapalat"/>
        </w:rPr>
        <w:t>.</w:t>
      </w:r>
    </w:p>
    <w:p w14:paraId="6D5F63E3"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w:t>
      </w:r>
      <w:r w:rsidRPr="005124C0">
        <w:rPr>
          <w:rFonts w:ascii="GHEA Grapalat" w:hAnsi="GHEA Grapalat"/>
        </w:rPr>
        <w:lastRenderedPageBreak/>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F87DCF1"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A3415E5"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B38ADE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8749492"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w:t>
      </w:r>
      <w:r w:rsidRPr="00AD29CE">
        <w:rPr>
          <w:rFonts w:ascii="GHEA Grapalat" w:hAnsi="GHEA Grapalat"/>
        </w:rPr>
        <w:lastRenderedPageBreak/>
        <w:t>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1B745F1C" w14:textId="77777777" w:rsidR="00F061E8" w:rsidRDefault="00F061E8" w:rsidP="00076092">
      <w:pPr>
        <w:widowControl w:val="0"/>
        <w:tabs>
          <w:tab w:val="left" w:pos="1276"/>
        </w:tabs>
        <w:spacing w:after="160" w:line="360" w:lineRule="auto"/>
        <w:ind w:firstLine="567"/>
        <w:jc w:val="both"/>
        <w:rPr>
          <w:rStyle w:val="ezkurwreuab5ozgtqnkl"/>
          <w:rFonts w:ascii="GHEA Grapalat" w:hAnsi="GHEA Grapalat"/>
          <w:vertAlign w:val="superscrip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5A71863E" w14:textId="77777777" w:rsidR="00A80BA2" w:rsidRPr="00076092" w:rsidRDefault="00A80BA2" w:rsidP="00076092">
      <w:pPr>
        <w:widowControl w:val="0"/>
        <w:tabs>
          <w:tab w:val="left" w:pos="1276"/>
        </w:tabs>
        <w:spacing w:after="160" w:line="360" w:lineRule="auto"/>
        <w:ind w:firstLine="567"/>
        <w:jc w:val="both"/>
        <w:rPr>
          <w:rFonts w:ascii="GHEA Grapalat" w:hAnsi="GHEA Grapalat"/>
        </w:rPr>
      </w:pPr>
      <w:r>
        <w:rPr>
          <w:rStyle w:val="ezkurwreuab5ozgtqnkl"/>
          <w:rFonts w:ascii="GHEA Grapalat" w:hAnsi="GHEA Grapalat"/>
          <w:vertAlign w:val="superscript"/>
        </w:rPr>
        <w:t>--------------------------------------------------------</w:t>
      </w:r>
    </w:p>
    <w:p w14:paraId="5037E6E4" w14:textId="77777777" w:rsidR="00A80BA2" w:rsidRPr="00A915F5" w:rsidRDefault="00A80BA2" w:rsidP="00A80BA2">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0BA1A806" w14:textId="77777777" w:rsidR="00A80BA2" w:rsidRDefault="00A80BA2">
      <w:pPr>
        <w:rPr>
          <w:rFonts w:ascii="GHEA Grapalat" w:hAnsi="GHEA Grapalat"/>
        </w:rPr>
      </w:pPr>
      <w:r>
        <w:rPr>
          <w:rFonts w:ascii="GHEA Grapalat" w:hAnsi="GHEA Grapalat"/>
        </w:rPr>
        <w:br w:type="page"/>
      </w:r>
    </w:p>
    <w:p w14:paraId="53B7B6E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49F1D6F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DD0FABA"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352F9D7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 xml:space="preserve">тикратный размер базовой единицы закупок, то Заказчиком будет заключенo соглашение в случае, если представленное Исполнителем в виде неустойки </w:t>
      </w:r>
      <w:r w:rsidR="00DF0D9B" w:rsidRPr="00842146">
        <w:rPr>
          <w:rFonts w:ascii="GHEA Grapalat" w:hAnsi="GHEA Grapalat"/>
        </w:rPr>
        <w:t>обеспечени</w:t>
      </w:r>
      <w:r w:rsidR="00DF0D9B">
        <w:rPr>
          <w:rFonts w:ascii="GHEA Grapalat" w:hAnsi="GHEA Grapalat"/>
        </w:rPr>
        <w:t>е</w:t>
      </w:r>
      <w:r w:rsidR="00DF0D9B" w:rsidRPr="00842146">
        <w:rPr>
          <w:rFonts w:ascii="GHEA Grapalat" w:hAnsi="GHEA Grapalat"/>
        </w:rPr>
        <w:t xml:space="preserve"> </w:t>
      </w:r>
      <w:r w:rsidRPr="00842146">
        <w:rPr>
          <w:rFonts w:ascii="GHEA Grapalat" w:hAnsi="GHEA Grapalat"/>
        </w:rPr>
        <w:t>договора заменяется гарантией или наличными деньгами, с учетом требований 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DF0D9B" w:rsidRPr="00842146">
        <w:rPr>
          <w:rFonts w:ascii="GHEA Grapalat" w:hAnsi="GHEA Grapalat"/>
        </w:rPr>
        <w:t>обеспечени</w:t>
      </w:r>
      <w:r w:rsidR="00DF0D9B">
        <w:rPr>
          <w:rFonts w:ascii="GHEA Grapalat" w:hAnsi="GHEA Grapalat"/>
        </w:rPr>
        <w:t>я</w:t>
      </w:r>
      <w:r w:rsidR="00DF0D9B" w:rsidRPr="00842146">
        <w:rPr>
          <w:rFonts w:ascii="GHEA Grapalat" w:hAnsi="GHEA Grapalat"/>
        </w:rPr>
        <w:t xml:space="preserve">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w:t>
      </w:r>
      <w:r w:rsidR="00DF4121" w:rsidRPr="00CE7BC6">
        <w:rPr>
          <w:rFonts w:ascii="GHEA Grapalat" w:hAnsi="GHEA Grapalat"/>
        </w:rPr>
        <w:t xml:space="preserve"> ----------- </w:t>
      </w:r>
      <w:r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7EB8CDA5" w14:textId="77777777" w:rsidR="003B2F27" w:rsidRPr="00AD29CE" w:rsidRDefault="003B2F27" w:rsidP="003B2F27">
      <w:pPr>
        <w:widowControl w:val="0"/>
        <w:spacing w:after="160" w:line="360" w:lineRule="auto"/>
        <w:rPr>
          <w:rFonts w:ascii="GHEA Grapalat" w:hAnsi="GHEA Grapalat"/>
        </w:rPr>
      </w:pPr>
    </w:p>
    <w:p w14:paraId="12B636F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452585DA" w14:textId="77777777" w:rsidTr="005B7138">
        <w:trPr>
          <w:jc w:val="center"/>
        </w:trPr>
        <w:tc>
          <w:tcPr>
            <w:tcW w:w="4536" w:type="dxa"/>
          </w:tcPr>
          <w:p w14:paraId="73677DAA"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644CDE17"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73F0F19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D713ADE" w14:textId="77777777" w:rsidR="003B2F27" w:rsidRDefault="003B2F27" w:rsidP="005B7138">
            <w:pPr>
              <w:widowControl w:val="0"/>
              <w:spacing w:after="160" w:line="360" w:lineRule="auto"/>
              <w:jc w:val="center"/>
              <w:rPr>
                <w:rFonts w:ascii="GHEA Grapalat" w:hAnsi="GHEA Grapalat"/>
                <w:lang w:val="en-US"/>
              </w:rPr>
            </w:pPr>
          </w:p>
          <w:p w14:paraId="7BEC5127"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33F244C6"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7045204A"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6F4B836"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54BB6E0" w14:textId="77777777" w:rsidR="003B2F27" w:rsidRDefault="003B2F27" w:rsidP="005B7138">
            <w:pPr>
              <w:widowControl w:val="0"/>
              <w:spacing w:after="160" w:line="360" w:lineRule="auto"/>
              <w:jc w:val="center"/>
              <w:rPr>
                <w:rFonts w:ascii="GHEA Grapalat" w:hAnsi="GHEA Grapalat"/>
                <w:lang w:val="en-US"/>
              </w:rPr>
            </w:pPr>
          </w:p>
          <w:p w14:paraId="14B37F40"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B8CE099" w14:textId="77777777" w:rsidR="003B2F27" w:rsidRPr="00AD29CE" w:rsidRDefault="003B2F27" w:rsidP="003B2F27">
      <w:pPr>
        <w:widowControl w:val="0"/>
        <w:spacing w:after="160" w:line="360" w:lineRule="auto"/>
        <w:ind w:firstLine="709"/>
        <w:jc w:val="center"/>
        <w:rPr>
          <w:rFonts w:ascii="GHEA Grapalat" w:hAnsi="GHEA Grapalat"/>
          <w:b/>
        </w:rPr>
      </w:pPr>
    </w:p>
    <w:p w14:paraId="769136B4"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3BEC9186"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7D979E83" w14:textId="77777777"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3CA909D1" w14:textId="77777777"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3BEA6514" w14:textId="77777777" w:rsidR="00360C67" w:rsidRPr="00CE7BC6" w:rsidRDefault="003A519F" w:rsidP="00360C67">
      <w:pPr>
        <w:widowControl w:val="0"/>
        <w:autoSpaceDE w:val="0"/>
        <w:autoSpaceDN w:val="0"/>
        <w:adjustRightInd w:val="0"/>
        <w:spacing w:after="160" w:line="360" w:lineRule="auto"/>
        <w:rPr>
          <w:rFonts w:ascii="GHEA Grapalat" w:hAnsi="GHEA Grapalat" w:cs="TimesArmenianPSMT"/>
          <w:sz w:val="20"/>
          <w:szCs w:val="20"/>
        </w:rPr>
      </w:pPr>
      <w:r>
        <w:rPr>
          <w:rStyle w:val="ezkurwreuab5ozgtqnkl"/>
          <w:rFonts w:ascii="Cambria" w:hAnsi="Cambria" w:cs="Cambria"/>
          <w:i/>
          <w:sz w:val="20"/>
          <w:szCs w:val="20"/>
        </w:rPr>
        <w:t xml:space="preserve">       </w:t>
      </w:r>
      <w:r w:rsidR="00DF4121" w:rsidRPr="00CE7BC6">
        <w:rPr>
          <w:rStyle w:val="ezkurwreuab5ozgtqnkl"/>
          <w:rFonts w:ascii="Cambria" w:hAnsi="Cambria" w:cs="Cambria"/>
          <w:i/>
          <w:sz w:val="20"/>
          <w:szCs w:val="20"/>
        </w:rPr>
        <w:t>Срок</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установленный</w:t>
      </w:r>
      <w:r w:rsidR="00DF4121" w:rsidRPr="00CE7BC6">
        <w:rPr>
          <w:i/>
          <w:sz w:val="20"/>
          <w:szCs w:val="20"/>
        </w:rPr>
        <w:t xml:space="preserve"> </w:t>
      </w:r>
      <w:r w:rsidR="00DF4121" w:rsidRPr="00CE7BC6">
        <w:rPr>
          <w:rFonts w:ascii="Cambria" w:hAnsi="Cambria"/>
          <w:i/>
          <w:sz w:val="20"/>
          <w:szCs w:val="20"/>
        </w:rPr>
        <w:t xml:space="preserve">в </w:t>
      </w:r>
      <w:r w:rsidR="00DF4121" w:rsidRPr="00CE7BC6">
        <w:rPr>
          <w:rStyle w:val="ezkurwreuab5ozgtqnkl"/>
          <w:i/>
          <w:sz w:val="20"/>
          <w:szCs w:val="20"/>
        </w:rPr>
        <w:t>5</w:t>
      </w:r>
      <w:r w:rsidR="00DF4121" w:rsidRPr="00CE7BC6">
        <w:rPr>
          <w:rStyle w:val="ezkurwreuab5ozgtqnkl"/>
          <w:rFonts w:asciiTheme="minorHAnsi" w:hAnsiTheme="minorHAnsi"/>
          <w:i/>
          <w:sz w:val="20"/>
          <w:szCs w:val="20"/>
        </w:rPr>
        <w:t>-ом</w:t>
      </w:r>
      <w:r w:rsidR="00DF4121" w:rsidRPr="00CE7BC6">
        <w:rPr>
          <w:i/>
          <w:sz w:val="20"/>
          <w:szCs w:val="20"/>
        </w:rPr>
        <w:t xml:space="preserve"> </w:t>
      </w:r>
      <w:r w:rsidR="00DF4121" w:rsidRPr="00CE7BC6">
        <w:rPr>
          <w:rStyle w:val="ezkurwreuab5ozgtqnkl"/>
          <w:rFonts w:ascii="Cambria" w:hAnsi="Cambria" w:cs="Cambria"/>
          <w:i/>
          <w:sz w:val="20"/>
          <w:szCs w:val="20"/>
        </w:rPr>
        <w:t>предложении настоящего</w:t>
      </w:r>
      <w:r w:rsidR="00DF4121" w:rsidRPr="00CE7BC6">
        <w:rPr>
          <w:i/>
          <w:sz w:val="20"/>
          <w:szCs w:val="20"/>
        </w:rPr>
        <w:t xml:space="preserve"> </w:t>
      </w:r>
      <w:r w:rsidR="00DF4121" w:rsidRPr="00CE7BC6">
        <w:rPr>
          <w:rStyle w:val="ezkurwreuab5ozgtqnkl"/>
          <w:rFonts w:ascii="Cambria" w:hAnsi="Cambria" w:cs="Cambria"/>
          <w:i/>
          <w:sz w:val="20"/>
          <w:szCs w:val="20"/>
        </w:rPr>
        <w:t>пункта</w:t>
      </w:r>
      <w:r w:rsidR="00DF4121" w:rsidRPr="00CE7BC6">
        <w:rPr>
          <w:i/>
          <w:sz w:val="20"/>
          <w:szCs w:val="20"/>
        </w:rPr>
        <w:t xml:space="preserve">, </w:t>
      </w:r>
      <w:r w:rsidR="00DF4121" w:rsidRPr="00CE7BC6">
        <w:rPr>
          <w:rStyle w:val="ezkurwreuab5ozgtqnkl"/>
          <w:rFonts w:ascii="Cambria" w:hAnsi="Cambria" w:cs="Cambria"/>
          <w:i/>
          <w:sz w:val="20"/>
          <w:szCs w:val="20"/>
        </w:rPr>
        <w:t>не</w:t>
      </w:r>
      <w:r w:rsidR="00DF4121" w:rsidRPr="00CE7BC6">
        <w:rPr>
          <w:i/>
          <w:sz w:val="20"/>
          <w:szCs w:val="20"/>
        </w:rPr>
        <w:t xml:space="preserve"> </w:t>
      </w:r>
      <w:r w:rsidR="00DF4121" w:rsidRPr="00CE7BC6">
        <w:rPr>
          <w:rStyle w:val="ezkurwreuab5ozgtqnkl"/>
          <w:rFonts w:ascii="Cambria" w:hAnsi="Cambria" w:cs="Cambria"/>
          <w:i/>
          <w:sz w:val="20"/>
          <w:szCs w:val="20"/>
        </w:rPr>
        <w:t>может</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быть</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менее</w:t>
      </w:r>
      <w:r w:rsidR="00DF4121" w:rsidRPr="00CE7BC6">
        <w:rPr>
          <w:i/>
          <w:sz w:val="20"/>
          <w:szCs w:val="20"/>
        </w:rPr>
        <w:t xml:space="preserve"> </w:t>
      </w:r>
      <w:r w:rsidR="00DF4121" w:rsidRPr="00CE7BC6">
        <w:rPr>
          <w:rStyle w:val="ezkurwreuab5ozgtqnkl"/>
          <w:i/>
          <w:sz w:val="20"/>
          <w:szCs w:val="20"/>
        </w:rPr>
        <w:t>10</w:t>
      </w:r>
      <w:r w:rsidR="00DF4121" w:rsidRPr="00CE7BC6">
        <w:rPr>
          <w:i/>
          <w:sz w:val="20"/>
          <w:szCs w:val="20"/>
        </w:rPr>
        <w:t xml:space="preserve"> </w:t>
      </w:r>
      <w:r w:rsidR="00DF4121" w:rsidRPr="00CE7BC6">
        <w:rPr>
          <w:rStyle w:val="ezkurwreuab5ozgtqnkl"/>
          <w:rFonts w:ascii="Cambria" w:hAnsi="Cambria" w:cs="Cambria"/>
          <w:i/>
          <w:sz w:val="20"/>
          <w:szCs w:val="20"/>
        </w:rPr>
        <w:t>рабочих</w:t>
      </w:r>
      <w:r w:rsidR="00DF4121" w:rsidRPr="00CE7BC6">
        <w:rPr>
          <w:i/>
          <w:sz w:val="20"/>
          <w:szCs w:val="20"/>
        </w:rPr>
        <w:t xml:space="preserve"> </w:t>
      </w:r>
      <w:r w:rsidR="00DF4121" w:rsidRPr="00CE7BC6">
        <w:rPr>
          <w:rStyle w:val="ezkurwreuab5ozgtqnkl"/>
          <w:rFonts w:ascii="Cambria" w:hAnsi="Cambria" w:cs="Cambria"/>
          <w:i/>
          <w:sz w:val="20"/>
          <w:szCs w:val="20"/>
        </w:rPr>
        <w:t>дней</w:t>
      </w:r>
      <w:r w:rsidR="00DF4121" w:rsidRPr="00CE7BC6">
        <w:rPr>
          <w:rStyle w:val="ezkurwreuab5ozgtqnkl"/>
          <w:rFonts w:ascii="Cambria" w:hAnsi="Cambria" w:cs="Cambria"/>
          <w:i/>
          <w:sz w:val="20"/>
          <w:szCs w:val="20"/>
          <w:lang w:val="hy-AM"/>
        </w:rPr>
        <w:t>.</w:t>
      </w:r>
    </w:p>
    <w:p w14:paraId="2A34750D"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397B43D2" w14:textId="77777777" w:rsidR="003B2F27" w:rsidRPr="00AD29CE" w:rsidRDefault="003B2F27" w:rsidP="003B2F27">
      <w:pPr>
        <w:widowControl w:val="0"/>
        <w:spacing w:after="160" w:line="360" w:lineRule="auto"/>
        <w:jc w:val="right"/>
        <w:rPr>
          <w:rFonts w:ascii="GHEA Grapalat" w:hAnsi="GHEA Grapalat"/>
          <w:i/>
        </w:rPr>
      </w:pPr>
      <w:r w:rsidRPr="002A1436">
        <w:rPr>
          <w:rFonts w:ascii="GHEA Grapalat" w:hAnsi="GHEA Grapalat"/>
          <w:i/>
          <w:highlight w:val="yellow"/>
        </w:rPr>
        <w:t>Приложение № 1</w:t>
      </w:r>
    </w:p>
    <w:p w14:paraId="48E5AFCC" w14:textId="0B8F06D3"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A76515">
        <w:rPr>
          <w:rFonts w:ascii="GHEA Grapalat" w:hAnsi="GHEA Grapalat"/>
          <w:i/>
        </w:rPr>
        <w:t xml:space="preserve"> </w:t>
      </w:r>
      <w:r w:rsidR="004610FA">
        <w:rPr>
          <w:rFonts w:ascii="GHEA Grapalat" w:hAnsi="GHEA Grapalat"/>
          <w:b/>
          <w:i/>
        </w:rPr>
        <w:t>HFF-GH-NPTcDzB -2025/4</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2E95FD27" w14:textId="77777777" w:rsidR="003B2F27" w:rsidRPr="00AD29CE" w:rsidRDefault="003B2F27" w:rsidP="003B2F27">
      <w:pPr>
        <w:widowControl w:val="0"/>
        <w:spacing w:after="160" w:line="360" w:lineRule="auto"/>
        <w:jc w:val="center"/>
        <w:rPr>
          <w:rFonts w:ascii="GHEA Grapalat" w:hAnsi="GHEA Grapalat"/>
        </w:rPr>
      </w:pPr>
    </w:p>
    <w:p w14:paraId="4B1D850D"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6"/>
        <w:t>*</w:t>
      </w:r>
    </w:p>
    <w:p w14:paraId="4686334A"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2028"/>
        <w:gridCol w:w="1590"/>
        <w:gridCol w:w="1229"/>
        <w:gridCol w:w="1409"/>
        <w:gridCol w:w="860"/>
        <w:gridCol w:w="937"/>
        <w:gridCol w:w="1173"/>
      </w:tblGrid>
      <w:tr w:rsidR="003B2F27" w:rsidRPr="00E40AC8" w14:paraId="0329073C" w14:textId="77777777" w:rsidTr="005B7138">
        <w:trPr>
          <w:trHeight w:val="422"/>
          <w:jc w:val="center"/>
        </w:trPr>
        <w:tc>
          <w:tcPr>
            <w:tcW w:w="11197" w:type="dxa"/>
            <w:gridSpan w:val="8"/>
          </w:tcPr>
          <w:p w14:paraId="256A897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50022AF5" w14:textId="77777777" w:rsidTr="00A80FC4">
        <w:trPr>
          <w:trHeight w:val="247"/>
          <w:jc w:val="center"/>
        </w:trPr>
        <w:tc>
          <w:tcPr>
            <w:tcW w:w="1971" w:type="dxa"/>
            <w:vMerge w:val="restart"/>
            <w:vAlign w:val="center"/>
          </w:tcPr>
          <w:p w14:paraId="58072A3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28" w:type="dxa"/>
            <w:vMerge w:val="restart"/>
            <w:vAlign w:val="center"/>
          </w:tcPr>
          <w:p w14:paraId="25EB5A4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0" w:type="dxa"/>
            <w:vMerge w:val="restart"/>
            <w:vAlign w:val="center"/>
          </w:tcPr>
          <w:p w14:paraId="50F2F53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29" w:type="dxa"/>
            <w:vMerge w:val="restart"/>
            <w:vAlign w:val="center"/>
          </w:tcPr>
          <w:p w14:paraId="13B5106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09" w:type="dxa"/>
            <w:vMerge w:val="restart"/>
            <w:vAlign w:val="center"/>
          </w:tcPr>
          <w:p w14:paraId="2442EA5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60" w:type="dxa"/>
            <w:vMerge w:val="restart"/>
            <w:vAlign w:val="center"/>
          </w:tcPr>
          <w:p w14:paraId="36255B9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110" w:type="dxa"/>
            <w:gridSpan w:val="2"/>
            <w:vAlign w:val="center"/>
          </w:tcPr>
          <w:p w14:paraId="52382C2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54EA2EE6" w14:textId="77777777" w:rsidTr="00A80FC4">
        <w:trPr>
          <w:trHeight w:val="501"/>
          <w:jc w:val="center"/>
        </w:trPr>
        <w:tc>
          <w:tcPr>
            <w:tcW w:w="1971" w:type="dxa"/>
            <w:vMerge/>
            <w:vAlign w:val="center"/>
          </w:tcPr>
          <w:p w14:paraId="7E36D696" w14:textId="77777777" w:rsidR="003B2F27" w:rsidRPr="00E40AC8" w:rsidRDefault="003B2F27" w:rsidP="005B7138">
            <w:pPr>
              <w:widowControl w:val="0"/>
              <w:spacing w:after="120"/>
              <w:jc w:val="center"/>
              <w:rPr>
                <w:rFonts w:ascii="GHEA Grapalat" w:hAnsi="GHEA Grapalat"/>
                <w:sz w:val="20"/>
              </w:rPr>
            </w:pPr>
          </w:p>
        </w:tc>
        <w:tc>
          <w:tcPr>
            <w:tcW w:w="2028" w:type="dxa"/>
            <w:vMerge/>
            <w:vAlign w:val="center"/>
          </w:tcPr>
          <w:p w14:paraId="18D333AD" w14:textId="77777777" w:rsidR="003B2F27" w:rsidRPr="00E40AC8" w:rsidRDefault="003B2F27" w:rsidP="005B7138">
            <w:pPr>
              <w:widowControl w:val="0"/>
              <w:spacing w:after="120"/>
              <w:jc w:val="center"/>
              <w:rPr>
                <w:rFonts w:ascii="GHEA Grapalat" w:hAnsi="GHEA Grapalat"/>
                <w:sz w:val="20"/>
              </w:rPr>
            </w:pPr>
          </w:p>
        </w:tc>
        <w:tc>
          <w:tcPr>
            <w:tcW w:w="1590" w:type="dxa"/>
            <w:vMerge/>
            <w:vAlign w:val="center"/>
          </w:tcPr>
          <w:p w14:paraId="79723EFF" w14:textId="77777777" w:rsidR="003B2F27" w:rsidRPr="00E40AC8" w:rsidRDefault="003B2F27" w:rsidP="005B7138">
            <w:pPr>
              <w:widowControl w:val="0"/>
              <w:spacing w:after="120"/>
              <w:jc w:val="center"/>
              <w:rPr>
                <w:rFonts w:ascii="GHEA Grapalat" w:hAnsi="GHEA Grapalat"/>
                <w:sz w:val="20"/>
              </w:rPr>
            </w:pPr>
          </w:p>
        </w:tc>
        <w:tc>
          <w:tcPr>
            <w:tcW w:w="1229" w:type="dxa"/>
            <w:vMerge/>
            <w:vAlign w:val="center"/>
          </w:tcPr>
          <w:p w14:paraId="2EE7C3F5" w14:textId="77777777" w:rsidR="003B2F27" w:rsidRPr="00E40AC8" w:rsidRDefault="003B2F27" w:rsidP="005B7138">
            <w:pPr>
              <w:widowControl w:val="0"/>
              <w:spacing w:after="120"/>
              <w:jc w:val="center"/>
              <w:rPr>
                <w:rFonts w:ascii="GHEA Grapalat" w:hAnsi="GHEA Grapalat"/>
                <w:sz w:val="20"/>
              </w:rPr>
            </w:pPr>
          </w:p>
        </w:tc>
        <w:tc>
          <w:tcPr>
            <w:tcW w:w="1409" w:type="dxa"/>
            <w:vMerge/>
            <w:vAlign w:val="center"/>
          </w:tcPr>
          <w:p w14:paraId="0C5569A5" w14:textId="77777777" w:rsidR="003B2F27" w:rsidRPr="00E40AC8" w:rsidRDefault="003B2F27" w:rsidP="005B7138">
            <w:pPr>
              <w:widowControl w:val="0"/>
              <w:spacing w:after="120"/>
              <w:jc w:val="center"/>
              <w:rPr>
                <w:rFonts w:ascii="GHEA Grapalat" w:hAnsi="GHEA Grapalat"/>
                <w:sz w:val="20"/>
              </w:rPr>
            </w:pPr>
          </w:p>
        </w:tc>
        <w:tc>
          <w:tcPr>
            <w:tcW w:w="860" w:type="dxa"/>
            <w:vMerge/>
            <w:vAlign w:val="center"/>
          </w:tcPr>
          <w:p w14:paraId="43C29809" w14:textId="77777777" w:rsidR="003B2F27" w:rsidRPr="00E40AC8" w:rsidRDefault="003B2F27" w:rsidP="005B7138">
            <w:pPr>
              <w:widowControl w:val="0"/>
              <w:spacing w:after="120"/>
              <w:jc w:val="center"/>
              <w:rPr>
                <w:rFonts w:ascii="GHEA Grapalat" w:hAnsi="GHEA Grapalat"/>
                <w:sz w:val="20"/>
              </w:rPr>
            </w:pPr>
          </w:p>
        </w:tc>
        <w:tc>
          <w:tcPr>
            <w:tcW w:w="937" w:type="dxa"/>
            <w:vAlign w:val="center"/>
          </w:tcPr>
          <w:p w14:paraId="1B4F7AD9"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173" w:type="dxa"/>
            <w:vAlign w:val="center"/>
          </w:tcPr>
          <w:p w14:paraId="532887AF"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7"/>
              <w:t>**</w:t>
            </w:r>
          </w:p>
        </w:tc>
      </w:tr>
      <w:tr w:rsidR="00A80FC4" w:rsidRPr="00E40AC8" w14:paraId="2F6FD706" w14:textId="77777777" w:rsidTr="00A80FC4">
        <w:trPr>
          <w:trHeight w:val="277"/>
          <w:jc w:val="center"/>
        </w:trPr>
        <w:tc>
          <w:tcPr>
            <w:tcW w:w="1971" w:type="dxa"/>
            <w:vAlign w:val="center"/>
          </w:tcPr>
          <w:p w14:paraId="3715FDBB" w14:textId="27223C5D" w:rsidR="00A80FC4" w:rsidRPr="00E40AC8" w:rsidRDefault="00A80FC4" w:rsidP="00A80FC4">
            <w:pPr>
              <w:widowControl w:val="0"/>
              <w:spacing w:after="120"/>
              <w:jc w:val="center"/>
              <w:rPr>
                <w:rFonts w:ascii="GHEA Grapalat" w:hAnsi="GHEA Grapalat"/>
                <w:sz w:val="20"/>
              </w:rPr>
            </w:pPr>
          </w:p>
        </w:tc>
        <w:tc>
          <w:tcPr>
            <w:tcW w:w="2028" w:type="dxa"/>
            <w:vAlign w:val="center"/>
          </w:tcPr>
          <w:p w14:paraId="61B3B00B" w14:textId="0400A0B7" w:rsidR="00A80FC4" w:rsidRPr="00E40AC8" w:rsidRDefault="00A80FC4" w:rsidP="00A80FC4">
            <w:pPr>
              <w:widowControl w:val="0"/>
              <w:spacing w:after="120"/>
              <w:jc w:val="center"/>
              <w:rPr>
                <w:rFonts w:ascii="GHEA Grapalat" w:hAnsi="GHEA Grapalat"/>
                <w:sz w:val="20"/>
              </w:rPr>
            </w:pPr>
          </w:p>
        </w:tc>
        <w:tc>
          <w:tcPr>
            <w:tcW w:w="1590" w:type="dxa"/>
            <w:vAlign w:val="center"/>
          </w:tcPr>
          <w:p w14:paraId="45759047" w14:textId="5BF93F5C" w:rsidR="00A80FC4" w:rsidRPr="00E40AC8" w:rsidRDefault="00A80FC4" w:rsidP="00A80FC4">
            <w:pPr>
              <w:widowControl w:val="0"/>
              <w:spacing w:after="120"/>
              <w:jc w:val="center"/>
              <w:rPr>
                <w:rFonts w:ascii="GHEA Grapalat" w:hAnsi="GHEA Grapalat"/>
                <w:sz w:val="20"/>
              </w:rPr>
            </w:pPr>
          </w:p>
        </w:tc>
        <w:tc>
          <w:tcPr>
            <w:tcW w:w="1229" w:type="dxa"/>
            <w:vAlign w:val="center"/>
          </w:tcPr>
          <w:p w14:paraId="4A2CDE6A" w14:textId="0476C892" w:rsidR="00A80FC4" w:rsidRPr="00E40AC8" w:rsidRDefault="00A80FC4" w:rsidP="00A80FC4">
            <w:pPr>
              <w:widowControl w:val="0"/>
              <w:spacing w:after="120"/>
              <w:jc w:val="center"/>
              <w:rPr>
                <w:rFonts w:ascii="GHEA Grapalat" w:hAnsi="GHEA Grapalat"/>
                <w:sz w:val="20"/>
              </w:rPr>
            </w:pPr>
          </w:p>
        </w:tc>
        <w:tc>
          <w:tcPr>
            <w:tcW w:w="1409" w:type="dxa"/>
            <w:vAlign w:val="center"/>
          </w:tcPr>
          <w:p w14:paraId="365D748E" w14:textId="2607633C" w:rsidR="00A80FC4" w:rsidRPr="00E40AC8" w:rsidRDefault="00A80FC4" w:rsidP="00A80FC4">
            <w:pPr>
              <w:widowControl w:val="0"/>
              <w:spacing w:after="120"/>
              <w:jc w:val="center"/>
              <w:rPr>
                <w:rFonts w:ascii="GHEA Grapalat" w:hAnsi="GHEA Grapalat"/>
                <w:sz w:val="20"/>
              </w:rPr>
            </w:pPr>
          </w:p>
        </w:tc>
        <w:tc>
          <w:tcPr>
            <w:tcW w:w="860" w:type="dxa"/>
            <w:vAlign w:val="center"/>
          </w:tcPr>
          <w:p w14:paraId="3A4D4294" w14:textId="23BD08CD" w:rsidR="00A80FC4" w:rsidRPr="00E40AC8" w:rsidRDefault="00A80FC4" w:rsidP="00A80FC4">
            <w:pPr>
              <w:widowControl w:val="0"/>
              <w:spacing w:after="120"/>
              <w:jc w:val="center"/>
              <w:rPr>
                <w:rFonts w:ascii="GHEA Grapalat" w:hAnsi="GHEA Grapalat"/>
                <w:sz w:val="20"/>
              </w:rPr>
            </w:pPr>
          </w:p>
        </w:tc>
        <w:tc>
          <w:tcPr>
            <w:tcW w:w="937" w:type="dxa"/>
            <w:vAlign w:val="center"/>
          </w:tcPr>
          <w:p w14:paraId="40FFFD2F" w14:textId="789914B9" w:rsidR="00A80FC4" w:rsidRPr="00E40AC8" w:rsidRDefault="00A80FC4" w:rsidP="00A80FC4">
            <w:pPr>
              <w:widowControl w:val="0"/>
              <w:spacing w:after="120"/>
              <w:jc w:val="center"/>
              <w:rPr>
                <w:rFonts w:ascii="GHEA Grapalat" w:hAnsi="GHEA Grapalat"/>
                <w:sz w:val="20"/>
              </w:rPr>
            </w:pPr>
          </w:p>
        </w:tc>
        <w:tc>
          <w:tcPr>
            <w:tcW w:w="1173" w:type="dxa"/>
            <w:vAlign w:val="center"/>
          </w:tcPr>
          <w:p w14:paraId="37A0D09D" w14:textId="4A4FF5E4" w:rsidR="00A80FC4" w:rsidRPr="00E40AC8" w:rsidRDefault="00A80FC4" w:rsidP="00A80FC4">
            <w:pPr>
              <w:widowControl w:val="0"/>
              <w:spacing w:after="120"/>
              <w:jc w:val="center"/>
              <w:rPr>
                <w:rFonts w:ascii="GHEA Grapalat" w:hAnsi="GHEA Grapalat"/>
                <w:sz w:val="20"/>
              </w:rPr>
            </w:pPr>
          </w:p>
        </w:tc>
      </w:tr>
      <w:tr w:rsidR="00A80FC4" w:rsidRPr="00E40AC8" w14:paraId="14C225FA" w14:textId="77777777" w:rsidTr="00A80FC4">
        <w:trPr>
          <w:trHeight w:val="439"/>
          <w:jc w:val="center"/>
        </w:trPr>
        <w:tc>
          <w:tcPr>
            <w:tcW w:w="1971" w:type="dxa"/>
            <w:vAlign w:val="center"/>
          </w:tcPr>
          <w:p w14:paraId="7098DFA9" w14:textId="1455E15B" w:rsidR="00A80FC4" w:rsidRPr="00E40AC8" w:rsidRDefault="00A80FC4" w:rsidP="00A80FC4">
            <w:pPr>
              <w:widowControl w:val="0"/>
              <w:spacing w:after="120"/>
              <w:jc w:val="center"/>
              <w:rPr>
                <w:rFonts w:ascii="GHEA Grapalat" w:hAnsi="GHEA Grapalat"/>
                <w:sz w:val="20"/>
              </w:rPr>
            </w:pPr>
            <w:r>
              <w:rPr>
                <w:rFonts w:ascii="GHEA Grapalat" w:hAnsi="GHEA Grapalat"/>
                <w:sz w:val="20"/>
              </w:rPr>
              <w:t>1</w:t>
            </w:r>
          </w:p>
        </w:tc>
        <w:tc>
          <w:tcPr>
            <w:tcW w:w="2028" w:type="dxa"/>
            <w:vAlign w:val="center"/>
          </w:tcPr>
          <w:p w14:paraId="33C95879" w14:textId="344DB56A" w:rsidR="00A80FC4" w:rsidRPr="00B75036" w:rsidRDefault="00A80FC4" w:rsidP="00A80FC4">
            <w:pPr>
              <w:widowControl w:val="0"/>
              <w:spacing w:after="120"/>
              <w:jc w:val="center"/>
              <w:rPr>
                <w:rFonts w:ascii="GHEA Grapalat" w:hAnsi="GHEA Grapalat"/>
                <w:sz w:val="20"/>
                <w:lang w:val="en-GB"/>
              </w:rPr>
            </w:pPr>
            <w:r>
              <w:rPr>
                <w:rFonts w:ascii="GHEA Grapalat" w:hAnsi="GHEA Grapalat"/>
                <w:sz w:val="18"/>
                <w:szCs w:val="18"/>
                <w:lang w:val="hy-AM"/>
              </w:rPr>
              <w:t>50531140</w:t>
            </w:r>
            <w:r w:rsidR="00B75036">
              <w:rPr>
                <w:rFonts w:ascii="GHEA Grapalat" w:hAnsi="GHEA Grapalat"/>
                <w:sz w:val="18"/>
                <w:szCs w:val="18"/>
                <w:lang w:val="en-GB"/>
              </w:rPr>
              <w:t>/01</w:t>
            </w:r>
          </w:p>
        </w:tc>
        <w:tc>
          <w:tcPr>
            <w:tcW w:w="1590" w:type="dxa"/>
            <w:vAlign w:val="center"/>
          </w:tcPr>
          <w:p w14:paraId="4E53DA05" w14:textId="0BDC256D" w:rsidR="00A80FC4" w:rsidRPr="00E40AC8" w:rsidRDefault="00A80FC4" w:rsidP="00A80FC4">
            <w:pPr>
              <w:widowControl w:val="0"/>
              <w:spacing w:after="120"/>
              <w:jc w:val="center"/>
              <w:rPr>
                <w:rFonts w:ascii="GHEA Grapalat" w:hAnsi="GHEA Grapalat"/>
                <w:sz w:val="20"/>
              </w:rPr>
            </w:pPr>
            <w:r>
              <w:rPr>
                <w:rFonts w:ascii="GHEA Grapalat" w:hAnsi="GHEA Grapalat" w:cs="Sylfaen"/>
                <w:sz w:val="20"/>
                <w:szCs w:val="20"/>
              </w:rPr>
              <w:t xml:space="preserve">Экспертиза проектно-сметной документации строительства </w:t>
            </w:r>
            <w:r w:rsidR="00FF40E8">
              <w:rPr>
                <w:rFonts w:ascii="GHEA Grapalat" w:hAnsi="GHEA Grapalat" w:cs="Sylfaen"/>
                <w:sz w:val="20"/>
                <w:szCs w:val="20"/>
              </w:rPr>
              <w:t>футбольной академии в общине Давташен г. Еревана.РА</w:t>
            </w:r>
          </w:p>
        </w:tc>
        <w:tc>
          <w:tcPr>
            <w:tcW w:w="1229" w:type="dxa"/>
            <w:vAlign w:val="center"/>
          </w:tcPr>
          <w:p w14:paraId="01DFD746" w14:textId="56433C23"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АМД</w:t>
            </w:r>
          </w:p>
        </w:tc>
        <w:tc>
          <w:tcPr>
            <w:tcW w:w="1409" w:type="dxa"/>
            <w:vAlign w:val="center"/>
          </w:tcPr>
          <w:p w14:paraId="035249A9" w14:textId="5D5C0EEF" w:rsidR="00A80FC4" w:rsidRPr="00E40AC8" w:rsidRDefault="00B75036" w:rsidP="00A80FC4">
            <w:pPr>
              <w:widowControl w:val="0"/>
              <w:spacing w:after="120"/>
              <w:jc w:val="center"/>
              <w:rPr>
                <w:rFonts w:ascii="GHEA Grapalat" w:hAnsi="GHEA Grapalat"/>
                <w:sz w:val="20"/>
              </w:rPr>
            </w:pPr>
            <w:r>
              <w:rPr>
                <w:rFonts w:ascii="Sylfaen" w:hAnsi="Sylfaen" w:cs="Sylfaen"/>
                <w:sz w:val="20"/>
                <w:szCs w:val="20"/>
              </w:rPr>
              <w:t>3 750</w:t>
            </w:r>
            <w:r w:rsidR="00A80FC4">
              <w:rPr>
                <w:rFonts w:ascii="Sylfaen" w:hAnsi="Sylfaen" w:cs="Sylfaen"/>
                <w:sz w:val="20"/>
                <w:szCs w:val="20"/>
              </w:rPr>
              <w:t xml:space="preserve"> 000</w:t>
            </w:r>
          </w:p>
        </w:tc>
        <w:tc>
          <w:tcPr>
            <w:tcW w:w="860" w:type="dxa"/>
            <w:vAlign w:val="center"/>
          </w:tcPr>
          <w:p w14:paraId="06E098D7" w14:textId="42524DA5"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1</w:t>
            </w:r>
          </w:p>
        </w:tc>
        <w:tc>
          <w:tcPr>
            <w:tcW w:w="937" w:type="dxa"/>
            <w:vAlign w:val="center"/>
          </w:tcPr>
          <w:p w14:paraId="71541C4E" w14:textId="6A7998C4" w:rsidR="00A80FC4" w:rsidRPr="00E40AC8" w:rsidRDefault="00A80FC4" w:rsidP="00A80FC4">
            <w:pPr>
              <w:widowControl w:val="0"/>
              <w:spacing w:after="120"/>
              <w:jc w:val="center"/>
              <w:rPr>
                <w:rFonts w:ascii="GHEA Grapalat" w:hAnsi="GHEA Grapalat"/>
                <w:sz w:val="20"/>
              </w:rPr>
            </w:pPr>
            <w:r>
              <w:rPr>
                <w:rFonts w:ascii="GHEA Grapalat" w:hAnsi="GHEA Grapalat"/>
                <w:sz w:val="18"/>
                <w:szCs w:val="18"/>
                <w:lang w:val="hy-AM"/>
              </w:rPr>
              <w:t xml:space="preserve">РА, гр. Ереван, </w:t>
            </w:r>
            <w:r>
              <w:rPr>
                <w:rFonts w:ascii="GHEA Grapalat" w:hAnsi="GHEA Grapalat"/>
                <w:sz w:val="18"/>
                <w:szCs w:val="18"/>
              </w:rPr>
              <w:t>Ханджян 27</w:t>
            </w:r>
          </w:p>
        </w:tc>
        <w:tc>
          <w:tcPr>
            <w:tcW w:w="1173" w:type="dxa"/>
            <w:vAlign w:val="center"/>
          </w:tcPr>
          <w:p w14:paraId="42CEDB5C" w14:textId="55E691A3" w:rsidR="00A80FC4" w:rsidRPr="00E40AC8" w:rsidRDefault="00A80FC4" w:rsidP="00A80FC4">
            <w:pPr>
              <w:widowControl w:val="0"/>
              <w:spacing w:after="120"/>
              <w:jc w:val="center"/>
              <w:rPr>
                <w:rFonts w:ascii="GHEA Grapalat" w:hAnsi="GHEA Grapalat"/>
                <w:sz w:val="20"/>
              </w:rPr>
            </w:pPr>
            <w:r>
              <w:rPr>
                <w:rFonts w:ascii="GHEA Grapalat" w:hAnsi="GHEA Grapalat"/>
                <w:i/>
                <w:sz w:val="18"/>
                <w:szCs w:val="18"/>
              </w:rPr>
              <w:t>15 рабочих</w:t>
            </w:r>
            <w:r>
              <w:rPr>
                <w:rFonts w:ascii="GHEA Grapalat" w:hAnsi="GHEA Grapalat"/>
                <w:i/>
                <w:sz w:val="18"/>
                <w:szCs w:val="18"/>
                <w:lang w:val="hy-AM"/>
              </w:rPr>
              <w:t xml:space="preserve"> дней с момента подписания договора</w:t>
            </w:r>
          </w:p>
        </w:tc>
      </w:tr>
    </w:tbl>
    <w:p w14:paraId="3D248D5D" w14:textId="77777777" w:rsidR="00CD13F3" w:rsidRDefault="00CD13F3" w:rsidP="00CD13F3">
      <w:pPr>
        <w:widowControl w:val="0"/>
        <w:spacing w:after="160" w:line="360" w:lineRule="auto"/>
        <w:rPr>
          <w:rFonts w:ascii="GHEA Grapalat" w:hAnsi="GHEA Grapalat"/>
          <w:b/>
          <w:lang w:val="af-ZA"/>
        </w:rPr>
      </w:pPr>
    </w:p>
    <w:p w14:paraId="099E46F9" w14:textId="27212210" w:rsidR="00CD13F3" w:rsidRPr="00CD13F3" w:rsidRDefault="00CD13F3" w:rsidP="00CD13F3">
      <w:pPr>
        <w:widowControl w:val="0"/>
        <w:spacing w:after="160" w:line="360" w:lineRule="auto"/>
        <w:rPr>
          <w:rFonts w:ascii="GHEA Grapalat" w:hAnsi="GHEA Grapalat"/>
          <w:i/>
          <w:lang w:val="af-ZA"/>
        </w:rPr>
      </w:pPr>
      <w:r w:rsidRPr="00CD13F3">
        <w:rPr>
          <w:rFonts w:ascii="GHEA Grapalat" w:hAnsi="GHEA Grapalat"/>
          <w:b/>
          <w:lang w:val="af-ZA"/>
        </w:rPr>
        <w:t>Для оказания данных услуг необходимы следующие лицензии:</w:t>
      </w:r>
    </w:p>
    <w:p w14:paraId="1815747C" w14:textId="77777777" w:rsidR="00CD13F3" w:rsidRPr="00CD13F3" w:rsidRDefault="00CD13F3" w:rsidP="00CD13F3">
      <w:pPr>
        <w:widowControl w:val="0"/>
        <w:spacing w:after="160" w:line="360" w:lineRule="auto"/>
        <w:jc w:val="center"/>
        <w:rPr>
          <w:rFonts w:ascii="GHEA Grapalat" w:hAnsi="GHEA Grapalat"/>
          <w:lang w:val="af-ZA"/>
        </w:rPr>
      </w:pP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CD13F3" w:rsidRPr="00CD13F3" w14:paraId="696A165D" w14:textId="77777777">
        <w:tc>
          <w:tcPr>
            <w:tcW w:w="1413" w:type="dxa"/>
            <w:tcBorders>
              <w:top w:val="single" w:sz="4" w:space="0" w:color="auto"/>
              <w:left w:val="single" w:sz="4" w:space="0" w:color="auto"/>
              <w:bottom w:val="single" w:sz="4" w:space="0" w:color="auto"/>
              <w:right w:val="single" w:sz="4" w:space="0" w:color="auto"/>
            </w:tcBorders>
            <w:hideMark/>
          </w:tcPr>
          <w:p w14:paraId="0A226B1A" w14:textId="77777777" w:rsidR="00CD13F3" w:rsidRPr="00CD13F3" w:rsidRDefault="00CD13F3" w:rsidP="00EF5F1B">
            <w:pPr>
              <w:widowControl w:val="0"/>
              <w:spacing w:after="160" w:line="276" w:lineRule="auto"/>
              <w:jc w:val="center"/>
              <w:rPr>
                <w:rFonts w:ascii="GHEA Grapalat" w:hAnsi="GHEA Grapalat"/>
                <w:b/>
                <w:i/>
              </w:rPr>
            </w:pPr>
            <w:proofErr w:type="spellStart"/>
            <w:r w:rsidRPr="00CD13F3">
              <w:rPr>
                <w:rFonts w:ascii="GHEA Grapalat" w:hAnsi="GHEA Grapalat"/>
                <w:b/>
                <w:bCs/>
                <w:i/>
                <w:iCs/>
                <w:lang w:val="es-ES"/>
              </w:rPr>
              <w:lastRenderedPageBreak/>
              <w:t>Номера</w:t>
            </w:r>
            <w:proofErr w:type="spellEnd"/>
            <w:r w:rsidRPr="00CD13F3">
              <w:rPr>
                <w:rFonts w:ascii="GHEA Grapalat" w:hAnsi="GHEA Grapalat"/>
                <w:b/>
                <w:bCs/>
                <w:i/>
                <w:iCs/>
                <w:lang w:val="es-ES"/>
              </w:rPr>
              <w:t xml:space="preserve"> </w:t>
            </w:r>
            <w:r w:rsidRPr="00CD13F3">
              <w:rPr>
                <w:rFonts w:ascii="GHEA Grapalat" w:hAnsi="GHEA Grapalat"/>
                <w:b/>
                <w:bCs/>
                <w:i/>
                <w:iCs/>
              </w:rPr>
              <w:t>лотов</w:t>
            </w:r>
          </w:p>
        </w:tc>
        <w:tc>
          <w:tcPr>
            <w:tcW w:w="5193" w:type="dxa"/>
            <w:tcBorders>
              <w:top w:val="single" w:sz="4" w:space="0" w:color="auto"/>
              <w:left w:val="single" w:sz="4" w:space="0" w:color="auto"/>
              <w:bottom w:val="single" w:sz="4" w:space="0" w:color="auto"/>
              <w:right w:val="single" w:sz="4" w:space="0" w:color="auto"/>
            </w:tcBorders>
            <w:vAlign w:val="center"/>
            <w:hideMark/>
          </w:tcPr>
          <w:p w14:paraId="657384CF" w14:textId="77777777" w:rsidR="00CD13F3" w:rsidRPr="00CD13F3" w:rsidRDefault="00CD13F3" w:rsidP="00EF5F1B">
            <w:pPr>
              <w:widowControl w:val="0"/>
              <w:spacing w:after="160" w:line="276" w:lineRule="auto"/>
              <w:jc w:val="center"/>
              <w:rPr>
                <w:rFonts w:ascii="GHEA Grapalat" w:hAnsi="GHEA Grapalat"/>
                <w:b/>
                <w:bCs/>
                <w:i/>
                <w:iCs/>
                <w:lang w:val="es-ES"/>
              </w:rPr>
            </w:pPr>
            <w:proofErr w:type="spellStart"/>
            <w:r w:rsidRPr="00CD13F3">
              <w:rPr>
                <w:rFonts w:ascii="GHEA Grapalat" w:hAnsi="GHEA Grapalat"/>
                <w:b/>
                <w:i/>
                <w:lang w:val="es-ES"/>
              </w:rPr>
              <w:t>Требуемые</w:t>
            </w:r>
            <w:proofErr w:type="spellEnd"/>
            <w:r w:rsidRPr="00CD13F3">
              <w:rPr>
                <w:rFonts w:ascii="GHEA Grapalat" w:hAnsi="GHEA Grapalat"/>
                <w:b/>
                <w:i/>
                <w:lang w:val="es-ES"/>
              </w:rPr>
              <w:t xml:space="preserve"> </w:t>
            </w:r>
            <w:proofErr w:type="spellStart"/>
            <w:r w:rsidRPr="00CD13F3">
              <w:rPr>
                <w:rFonts w:ascii="GHEA Grapalat" w:hAnsi="GHEA Grapalat"/>
                <w:b/>
                <w:i/>
                <w:lang w:val="es-ES"/>
              </w:rPr>
              <w:t>типы</w:t>
            </w:r>
            <w:proofErr w:type="spellEnd"/>
            <w:r w:rsidRPr="00CD13F3">
              <w:rPr>
                <w:rFonts w:ascii="GHEA Grapalat" w:hAnsi="GHEA Grapalat"/>
                <w:b/>
                <w:i/>
                <w:lang w:val="es-ES"/>
              </w:rPr>
              <w:t xml:space="preserve"> </w:t>
            </w:r>
            <w:proofErr w:type="spellStart"/>
            <w:r w:rsidRPr="00CD13F3">
              <w:rPr>
                <w:rFonts w:ascii="GHEA Grapalat" w:hAnsi="GHEA Grapalat"/>
                <w:b/>
                <w:i/>
                <w:lang w:val="es-ES"/>
              </w:rPr>
              <w:t>лицензий</w:t>
            </w:r>
            <w:proofErr w:type="spellEnd"/>
            <w:r w:rsidRPr="00CD13F3">
              <w:rPr>
                <w:rFonts w:ascii="GHEA Grapalat" w:hAnsi="GHEA Grapalat"/>
                <w:b/>
                <w:i/>
              </w:rPr>
              <w:t>, в</w:t>
            </w:r>
            <w:proofErr w:type="spellStart"/>
            <w:r w:rsidRPr="00CD13F3">
              <w:rPr>
                <w:rFonts w:ascii="GHEA Grapalat" w:hAnsi="GHEA Grapalat"/>
                <w:b/>
                <w:i/>
                <w:lang w:val="es-ES"/>
              </w:rPr>
              <w:t>кладки</w:t>
            </w:r>
            <w:proofErr w:type="spellEnd"/>
            <w:r w:rsidRPr="00CD13F3">
              <w:rPr>
                <w:rFonts w:ascii="GHEA Grapalat" w:hAnsi="GHEA Grapalat"/>
                <w:b/>
                <w:i/>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1BBAD42A" w14:textId="77777777" w:rsidR="00CD13F3" w:rsidRPr="00CD13F3" w:rsidRDefault="00CD13F3" w:rsidP="00EF5F1B">
            <w:pPr>
              <w:widowControl w:val="0"/>
              <w:spacing w:after="160" w:line="276" w:lineRule="auto"/>
              <w:jc w:val="center"/>
              <w:rPr>
                <w:rFonts w:ascii="GHEA Grapalat" w:hAnsi="GHEA Grapalat"/>
                <w:b/>
                <w:i/>
                <w:lang w:val="hy-AM"/>
              </w:rPr>
            </w:pPr>
            <w:proofErr w:type="spellStart"/>
            <w:r w:rsidRPr="00CD13F3">
              <w:rPr>
                <w:rFonts w:ascii="GHEA Grapalat" w:hAnsi="GHEA Grapalat"/>
                <w:b/>
                <w:i/>
                <w:lang w:val="es-ES"/>
              </w:rPr>
              <w:t>патенты</w:t>
            </w:r>
            <w:proofErr w:type="spellEnd"/>
          </w:p>
        </w:tc>
      </w:tr>
      <w:tr w:rsidR="00CD13F3" w:rsidRPr="00CD13F3" w14:paraId="75169902" w14:textId="77777777">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25E8D616" w14:textId="77777777" w:rsidR="00CD13F3" w:rsidRPr="00CD13F3" w:rsidRDefault="00CD13F3" w:rsidP="00EF5F1B">
            <w:pPr>
              <w:widowControl w:val="0"/>
              <w:spacing w:after="160" w:line="276" w:lineRule="auto"/>
              <w:jc w:val="center"/>
              <w:rPr>
                <w:rFonts w:ascii="GHEA Grapalat" w:hAnsi="GHEA Grapalat"/>
                <w:b/>
                <w:i/>
                <w:lang w:val="es-ES"/>
              </w:rPr>
            </w:pPr>
            <w:r w:rsidRPr="00CD13F3">
              <w:rPr>
                <w:rFonts w:ascii="GHEA Grapalat" w:hAnsi="GHEA Grapalat"/>
                <w:b/>
                <w:i/>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7069DDD6" w14:textId="77777777" w:rsidR="00CD13F3" w:rsidRPr="00CD13F3" w:rsidRDefault="00CD13F3" w:rsidP="00EF5F1B">
            <w:pPr>
              <w:widowControl w:val="0"/>
              <w:spacing w:after="160" w:line="276" w:lineRule="auto"/>
              <w:jc w:val="center"/>
              <w:rPr>
                <w:rFonts w:ascii="GHEA Grapalat" w:hAnsi="GHEA Grapalat"/>
                <w:b/>
                <w:i/>
                <w:lang w:val="es-ES"/>
              </w:rPr>
            </w:pPr>
            <w:r w:rsidRPr="00CD13F3">
              <w:rPr>
                <w:rFonts w:ascii="GHEA Grapalat" w:hAnsi="GHEA Grapalat"/>
                <w:b/>
                <w:i/>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28703E66" w14:textId="77777777" w:rsidR="00CD13F3" w:rsidRPr="00CD13F3" w:rsidRDefault="00CD13F3" w:rsidP="00EF5F1B">
            <w:pPr>
              <w:widowControl w:val="0"/>
              <w:spacing w:after="160" w:line="276" w:lineRule="auto"/>
              <w:jc w:val="center"/>
              <w:rPr>
                <w:rFonts w:ascii="GHEA Grapalat" w:hAnsi="GHEA Grapalat"/>
                <w:b/>
                <w:i/>
                <w:lang w:val="hy-AM"/>
              </w:rPr>
            </w:pPr>
            <w:r w:rsidRPr="00CD13F3">
              <w:rPr>
                <w:rFonts w:ascii="GHEA Grapalat" w:hAnsi="GHEA Grapalat"/>
                <w:b/>
                <w:i/>
                <w:lang w:val="hy-AM"/>
              </w:rPr>
              <w:t>3</w:t>
            </w:r>
          </w:p>
        </w:tc>
      </w:tr>
      <w:tr w:rsidR="00CD13F3" w:rsidRPr="00CD13F3" w14:paraId="657BBE7B" w14:textId="77777777">
        <w:tc>
          <w:tcPr>
            <w:tcW w:w="1413" w:type="dxa"/>
            <w:tcBorders>
              <w:top w:val="single" w:sz="4" w:space="0" w:color="auto"/>
              <w:left w:val="single" w:sz="4" w:space="0" w:color="auto"/>
              <w:bottom w:val="single" w:sz="4" w:space="0" w:color="auto"/>
              <w:right w:val="single" w:sz="4" w:space="0" w:color="auto"/>
            </w:tcBorders>
            <w:vAlign w:val="center"/>
            <w:hideMark/>
          </w:tcPr>
          <w:p w14:paraId="7EF8C647" w14:textId="77777777" w:rsidR="00CD13F3" w:rsidRPr="00CD13F3" w:rsidRDefault="00CD13F3" w:rsidP="00EF5F1B">
            <w:pPr>
              <w:widowControl w:val="0"/>
              <w:spacing w:after="160" w:line="276" w:lineRule="auto"/>
              <w:jc w:val="center"/>
              <w:rPr>
                <w:rFonts w:ascii="GHEA Grapalat" w:hAnsi="GHEA Grapalat"/>
                <w:i/>
                <w:lang w:val="hy-AM"/>
              </w:rPr>
            </w:pPr>
            <w:r w:rsidRPr="00CD13F3">
              <w:rPr>
                <w:rFonts w:ascii="GHEA Grapalat" w:hAnsi="GHEA Grapalat"/>
                <w:i/>
                <w:lang w:val="es-ES"/>
              </w:rPr>
              <w:t>1</w:t>
            </w:r>
          </w:p>
        </w:tc>
        <w:tc>
          <w:tcPr>
            <w:tcW w:w="5193" w:type="dxa"/>
            <w:tcBorders>
              <w:top w:val="single" w:sz="4" w:space="0" w:color="auto"/>
              <w:left w:val="single" w:sz="4" w:space="0" w:color="auto"/>
              <w:bottom w:val="single" w:sz="4" w:space="0" w:color="auto"/>
              <w:right w:val="single" w:sz="4" w:space="0" w:color="auto"/>
            </w:tcBorders>
            <w:vAlign w:val="center"/>
          </w:tcPr>
          <w:p w14:paraId="28DB8901" w14:textId="77777777" w:rsidR="00CD13F3" w:rsidRPr="00CD13F3" w:rsidRDefault="00CD13F3" w:rsidP="00EF5F1B">
            <w:pPr>
              <w:widowControl w:val="0"/>
              <w:spacing w:after="160" w:line="276" w:lineRule="auto"/>
              <w:jc w:val="center"/>
              <w:rPr>
                <w:rFonts w:ascii="GHEA Grapalat" w:hAnsi="GHEA Grapalat"/>
                <w:b/>
                <w:lang w:val="en-SE"/>
              </w:rPr>
            </w:pPr>
            <w:proofErr w:type="spellStart"/>
            <w:r w:rsidRPr="00CD13F3">
              <w:rPr>
                <w:rFonts w:ascii="GHEA Grapalat" w:hAnsi="GHEA Grapalat"/>
                <w:b/>
                <w:lang w:val="en-SE"/>
              </w:rPr>
              <w:t>Экспертиза</w:t>
            </w:r>
            <w:proofErr w:type="spellEnd"/>
            <w:r w:rsidRPr="00CD13F3">
              <w:rPr>
                <w:rFonts w:ascii="GHEA Grapalat" w:hAnsi="GHEA Grapalat"/>
                <w:b/>
                <w:lang w:val="en-SE"/>
              </w:rPr>
              <w:t xml:space="preserve"> </w:t>
            </w:r>
            <w:proofErr w:type="spellStart"/>
            <w:r w:rsidRPr="00CD13F3">
              <w:rPr>
                <w:rFonts w:ascii="GHEA Grapalat" w:hAnsi="GHEA Grapalat"/>
                <w:b/>
                <w:lang w:val="en-SE"/>
              </w:rPr>
              <w:t>градостроительных</w:t>
            </w:r>
            <w:proofErr w:type="spellEnd"/>
            <w:r w:rsidRPr="00CD13F3">
              <w:rPr>
                <w:rFonts w:ascii="GHEA Grapalat" w:hAnsi="GHEA Grapalat"/>
                <w:b/>
                <w:lang w:val="en-SE"/>
              </w:rPr>
              <w:t xml:space="preserve"> </w:t>
            </w:r>
            <w:proofErr w:type="spellStart"/>
            <w:r w:rsidRPr="00CD13F3">
              <w:rPr>
                <w:rFonts w:ascii="GHEA Grapalat" w:hAnsi="GHEA Grapalat"/>
                <w:b/>
                <w:lang w:val="en-SE"/>
              </w:rPr>
              <w:t>документов</w:t>
            </w:r>
            <w:proofErr w:type="spellEnd"/>
            <w:r w:rsidRPr="00CD13F3">
              <w:rPr>
                <w:rFonts w:ascii="GHEA Grapalat" w:hAnsi="GHEA Grapalat"/>
                <w:b/>
                <w:lang w:val="en-SE"/>
              </w:rPr>
              <w:t xml:space="preserve"> (</w:t>
            </w:r>
            <w:proofErr w:type="spellStart"/>
            <w:r w:rsidRPr="00CD13F3">
              <w:rPr>
                <w:rFonts w:ascii="GHEA Grapalat" w:hAnsi="GHEA Grapalat"/>
                <w:b/>
                <w:lang w:val="en-SE"/>
              </w:rPr>
              <w:t>кроме</w:t>
            </w:r>
            <w:proofErr w:type="spellEnd"/>
            <w:r w:rsidRPr="00CD13F3">
              <w:rPr>
                <w:rFonts w:ascii="GHEA Grapalat" w:hAnsi="GHEA Grapalat"/>
                <w:b/>
                <w:lang w:val="en-SE"/>
              </w:rPr>
              <w:t xml:space="preserve"> </w:t>
            </w:r>
            <w:proofErr w:type="spellStart"/>
            <w:r w:rsidRPr="00CD13F3">
              <w:rPr>
                <w:rFonts w:ascii="GHEA Grapalat" w:hAnsi="GHEA Grapalat"/>
                <w:b/>
                <w:lang w:val="en-SE"/>
              </w:rPr>
              <w:t>работ</w:t>
            </w:r>
            <w:proofErr w:type="spellEnd"/>
            <w:r w:rsidRPr="00CD13F3">
              <w:rPr>
                <w:rFonts w:ascii="GHEA Grapalat" w:hAnsi="GHEA Grapalat"/>
                <w:b/>
                <w:lang w:val="en-SE"/>
              </w:rPr>
              <w:t xml:space="preserve">, </w:t>
            </w:r>
            <w:proofErr w:type="spellStart"/>
            <w:r w:rsidRPr="00CD13F3">
              <w:rPr>
                <w:rFonts w:ascii="GHEA Grapalat" w:hAnsi="GHEA Grapalat"/>
                <w:b/>
                <w:lang w:val="en-SE"/>
              </w:rPr>
              <w:t>не</w:t>
            </w:r>
            <w:proofErr w:type="spellEnd"/>
            <w:r w:rsidRPr="00CD13F3">
              <w:rPr>
                <w:rFonts w:ascii="GHEA Grapalat" w:hAnsi="GHEA Grapalat"/>
                <w:b/>
                <w:lang w:val="en-SE"/>
              </w:rPr>
              <w:t xml:space="preserve"> </w:t>
            </w:r>
            <w:proofErr w:type="spellStart"/>
            <w:r w:rsidRPr="00CD13F3">
              <w:rPr>
                <w:rFonts w:ascii="GHEA Grapalat" w:hAnsi="GHEA Grapalat"/>
                <w:b/>
                <w:lang w:val="en-SE"/>
              </w:rPr>
              <w:t>требующих</w:t>
            </w:r>
            <w:proofErr w:type="spellEnd"/>
            <w:r w:rsidRPr="00CD13F3">
              <w:rPr>
                <w:rFonts w:ascii="GHEA Grapalat" w:hAnsi="GHEA Grapalat"/>
                <w:b/>
                <w:lang w:val="en-SE"/>
              </w:rPr>
              <w:t xml:space="preserve"> </w:t>
            </w:r>
            <w:proofErr w:type="spellStart"/>
            <w:r w:rsidRPr="00CD13F3">
              <w:rPr>
                <w:rFonts w:ascii="GHEA Grapalat" w:hAnsi="GHEA Grapalat"/>
                <w:b/>
                <w:lang w:val="en-SE"/>
              </w:rPr>
              <w:t>разрешения</w:t>
            </w:r>
            <w:proofErr w:type="spellEnd"/>
            <w:r w:rsidRPr="00CD13F3">
              <w:rPr>
                <w:rFonts w:ascii="GHEA Grapalat" w:hAnsi="GHEA Grapalat"/>
                <w:b/>
                <w:lang w:val="en-SE"/>
              </w:rPr>
              <w:t xml:space="preserve"> </w:t>
            </w:r>
            <w:proofErr w:type="spellStart"/>
            <w:r w:rsidRPr="00CD13F3">
              <w:rPr>
                <w:rFonts w:ascii="GHEA Grapalat" w:hAnsi="GHEA Grapalat"/>
                <w:b/>
                <w:lang w:val="en-SE"/>
              </w:rPr>
              <w:t>на</w:t>
            </w:r>
            <w:proofErr w:type="spellEnd"/>
            <w:r w:rsidRPr="00CD13F3">
              <w:rPr>
                <w:rFonts w:ascii="GHEA Grapalat" w:hAnsi="GHEA Grapalat"/>
                <w:b/>
                <w:lang w:val="en-SE"/>
              </w:rPr>
              <w:t xml:space="preserve"> </w:t>
            </w:r>
            <w:proofErr w:type="spellStart"/>
            <w:r w:rsidRPr="00CD13F3">
              <w:rPr>
                <w:rFonts w:ascii="GHEA Grapalat" w:hAnsi="GHEA Grapalat"/>
                <w:b/>
                <w:lang w:val="en-SE"/>
              </w:rPr>
              <w:t>строительство</w:t>
            </w:r>
            <w:proofErr w:type="spellEnd"/>
            <w:r w:rsidRPr="00CD13F3">
              <w:rPr>
                <w:rFonts w:ascii="GHEA Grapalat" w:hAnsi="GHEA Grapalat"/>
                <w:b/>
                <w:lang w:val="en-SE"/>
              </w:rPr>
              <w:t>):</w:t>
            </w:r>
          </w:p>
          <w:p w14:paraId="0923C4E8" w14:textId="77777777" w:rsidR="00CD13F3" w:rsidRPr="00CD13F3" w:rsidRDefault="00CD13F3" w:rsidP="00EF5F1B">
            <w:pPr>
              <w:widowControl w:val="0"/>
              <w:numPr>
                <w:ilvl w:val="0"/>
                <w:numId w:val="37"/>
              </w:numPr>
              <w:spacing w:after="160" w:line="276" w:lineRule="auto"/>
              <w:jc w:val="center"/>
              <w:rPr>
                <w:rFonts w:ascii="GHEA Grapalat" w:hAnsi="GHEA Grapalat"/>
                <w:b/>
                <w:lang w:val="en-SE"/>
              </w:rPr>
            </w:pPr>
            <w:proofErr w:type="spellStart"/>
            <w:r w:rsidRPr="00CD13F3">
              <w:rPr>
                <w:rFonts w:ascii="GHEA Grapalat" w:hAnsi="GHEA Grapalat"/>
                <w:b/>
                <w:lang w:val="en-SE"/>
              </w:rPr>
              <w:t>архитектурная</w:t>
            </w:r>
            <w:proofErr w:type="spellEnd"/>
            <w:r w:rsidRPr="00CD13F3">
              <w:rPr>
                <w:rFonts w:ascii="GHEA Grapalat" w:hAnsi="GHEA Grapalat"/>
                <w:b/>
                <w:lang w:val="en-SE"/>
              </w:rPr>
              <w:t xml:space="preserve"> </w:t>
            </w:r>
            <w:proofErr w:type="spellStart"/>
            <w:r w:rsidRPr="00CD13F3">
              <w:rPr>
                <w:rFonts w:ascii="GHEA Grapalat" w:hAnsi="GHEA Grapalat"/>
                <w:b/>
                <w:lang w:val="en-SE"/>
              </w:rPr>
              <w:t>часть</w:t>
            </w:r>
            <w:proofErr w:type="spellEnd"/>
            <w:r w:rsidRPr="00CD13F3">
              <w:rPr>
                <w:rFonts w:ascii="GHEA Grapalat" w:hAnsi="GHEA Grapalat"/>
                <w:b/>
                <w:lang w:val="en-SE"/>
              </w:rPr>
              <w:t xml:space="preserve"> </w:t>
            </w:r>
            <w:proofErr w:type="spellStart"/>
            <w:r w:rsidRPr="00CD13F3">
              <w:rPr>
                <w:rFonts w:ascii="GHEA Grapalat" w:hAnsi="GHEA Grapalat"/>
                <w:b/>
                <w:lang w:val="en-SE"/>
              </w:rPr>
              <w:t>проектной</w:t>
            </w:r>
            <w:proofErr w:type="spellEnd"/>
            <w:r w:rsidRPr="00CD13F3">
              <w:rPr>
                <w:rFonts w:ascii="GHEA Grapalat" w:hAnsi="GHEA Grapalat"/>
                <w:b/>
                <w:lang w:val="en-SE"/>
              </w:rPr>
              <w:t xml:space="preserve"> </w:t>
            </w:r>
            <w:proofErr w:type="spellStart"/>
            <w:r w:rsidRPr="00CD13F3">
              <w:rPr>
                <w:rFonts w:ascii="GHEA Grapalat" w:hAnsi="GHEA Grapalat"/>
                <w:b/>
                <w:lang w:val="en-SE"/>
              </w:rPr>
              <w:t>документации</w:t>
            </w:r>
            <w:proofErr w:type="spellEnd"/>
            <w:r w:rsidRPr="00CD13F3">
              <w:rPr>
                <w:rFonts w:ascii="GHEA Grapalat" w:hAnsi="GHEA Grapalat"/>
                <w:b/>
                <w:lang w:val="en-SE"/>
              </w:rPr>
              <w:t>,</w:t>
            </w:r>
          </w:p>
          <w:p w14:paraId="3C45AE15" w14:textId="77777777" w:rsidR="00CD13F3" w:rsidRPr="00CD13F3" w:rsidRDefault="00CD13F3" w:rsidP="00EF5F1B">
            <w:pPr>
              <w:widowControl w:val="0"/>
              <w:numPr>
                <w:ilvl w:val="0"/>
                <w:numId w:val="37"/>
              </w:numPr>
              <w:spacing w:after="160" w:line="276" w:lineRule="auto"/>
              <w:jc w:val="center"/>
              <w:rPr>
                <w:rFonts w:ascii="GHEA Grapalat" w:hAnsi="GHEA Grapalat"/>
                <w:b/>
                <w:lang w:val="en-SE"/>
              </w:rPr>
            </w:pPr>
            <w:proofErr w:type="spellStart"/>
            <w:r w:rsidRPr="00CD13F3">
              <w:rPr>
                <w:rFonts w:ascii="GHEA Grapalat" w:hAnsi="GHEA Grapalat"/>
                <w:b/>
                <w:lang w:val="en-SE"/>
              </w:rPr>
              <w:t>конструктивная</w:t>
            </w:r>
            <w:proofErr w:type="spellEnd"/>
            <w:r w:rsidRPr="00CD13F3">
              <w:rPr>
                <w:rFonts w:ascii="GHEA Grapalat" w:hAnsi="GHEA Grapalat"/>
                <w:b/>
                <w:lang w:val="en-SE"/>
              </w:rPr>
              <w:t xml:space="preserve"> </w:t>
            </w:r>
            <w:proofErr w:type="spellStart"/>
            <w:r w:rsidRPr="00CD13F3">
              <w:rPr>
                <w:rFonts w:ascii="GHEA Grapalat" w:hAnsi="GHEA Grapalat"/>
                <w:b/>
                <w:lang w:val="en-SE"/>
              </w:rPr>
              <w:t>часть</w:t>
            </w:r>
            <w:proofErr w:type="spellEnd"/>
            <w:r w:rsidRPr="00CD13F3">
              <w:rPr>
                <w:rFonts w:ascii="GHEA Grapalat" w:hAnsi="GHEA Grapalat"/>
                <w:b/>
                <w:lang w:val="en-SE"/>
              </w:rPr>
              <w:t>,</w:t>
            </w:r>
          </w:p>
          <w:p w14:paraId="58341F23" w14:textId="77777777" w:rsidR="00CD13F3" w:rsidRPr="00CD13F3" w:rsidRDefault="00CD13F3" w:rsidP="00EF5F1B">
            <w:pPr>
              <w:widowControl w:val="0"/>
              <w:numPr>
                <w:ilvl w:val="0"/>
                <w:numId w:val="37"/>
              </w:numPr>
              <w:spacing w:after="160" w:line="276" w:lineRule="auto"/>
              <w:jc w:val="center"/>
              <w:rPr>
                <w:rFonts w:ascii="GHEA Grapalat" w:hAnsi="GHEA Grapalat"/>
                <w:b/>
                <w:lang w:val="en-SE"/>
              </w:rPr>
            </w:pPr>
            <w:proofErr w:type="spellStart"/>
            <w:r w:rsidRPr="00CD13F3">
              <w:rPr>
                <w:rFonts w:ascii="GHEA Grapalat" w:hAnsi="GHEA Grapalat"/>
                <w:b/>
                <w:lang w:val="en-SE"/>
              </w:rPr>
              <w:t>внутренние</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наружные</w:t>
            </w:r>
            <w:proofErr w:type="spellEnd"/>
            <w:r w:rsidRPr="00CD13F3">
              <w:rPr>
                <w:rFonts w:ascii="GHEA Grapalat" w:hAnsi="GHEA Grapalat"/>
                <w:b/>
                <w:lang w:val="en-SE"/>
              </w:rPr>
              <w:t xml:space="preserve"> </w:t>
            </w:r>
            <w:proofErr w:type="spellStart"/>
            <w:r w:rsidRPr="00CD13F3">
              <w:rPr>
                <w:rFonts w:ascii="GHEA Grapalat" w:hAnsi="GHEA Grapalat"/>
                <w:b/>
                <w:lang w:val="en-SE"/>
              </w:rPr>
              <w:t>сети</w:t>
            </w:r>
            <w:proofErr w:type="spellEnd"/>
            <w:r w:rsidRPr="00CD13F3">
              <w:rPr>
                <w:rFonts w:ascii="GHEA Grapalat" w:hAnsi="GHEA Grapalat"/>
                <w:b/>
                <w:lang w:val="en-SE"/>
              </w:rPr>
              <w:t xml:space="preserve"> </w:t>
            </w:r>
            <w:proofErr w:type="spellStart"/>
            <w:r w:rsidRPr="00CD13F3">
              <w:rPr>
                <w:rFonts w:ascii="GHEA Grapalat" w:hAnsi="GHEA Grapalat"/>
                <w:b/>
                <w:lang w:val="en-SE"/>
              </w:rPr>
              <w:t>водоснабжения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канализации</w:t>
            </w:r>
            <w:proofErr w:type="spellEnd"/>
            <w:r w:rsidRPr="00CD13F3">
              <w:rPr>
                <w:rFonts w:ascii="GHEA Grapalat" w:hAnsi="GHEA Grapalat"/>
                <w:b/>
                <w:lang w:val="en-SE"/>
              </w:rPr>
              <w:t>,</w:t>
            </w:r>
          </w:p>
          <w:p w14:paraId="629B74CE" w14:textId="77777777" w:rsidR="00CD13F3" w:rsidRPr="00CD13F3" w:rsidRDefault="00CD13F3" w:rsidP="00EF5F1B">
            <w:pPr>
              <w:widowControl w:val="0"/>
              <w:numPr>
                <w:ilvl w:val="0"/>
                <w:numId w:val="37"/>
              </w:numPr>
              <w:spacing w:after="160" w:line="276" w:lineRule="auto"/>
              <w:jc w:val="center"/>
              <w:rPr>
                <w:rFonts w:ascii="GHEA Grapalat" w:hAnsi="GHEA Grapalat"/>
                <w:b/>
                <w:lang w:val="en-SE"/>
              </w:rPr>
            </w:pPr>
            <w:proofErr w:type="spellStart"/>
            <w:r w:rsidRPr="00CD13F3">
              <w:rPr>
                <w:rFonts w:ascii="GHEA Grapalat" w:hAnsi="GHEA Grapalat"/>
                <w:b/>
                <w:lang w:val="en-SE"/>
              </w:rPr>
              <w:t>внутренние</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наружные</w:t>
            </w:r>
            <w:proofErr w:type="spellEnd"/>
            <w:r w:rsidRPr="00CD13F3">
              <w:rPr>
                <w:rFonts w:ascii="GHEA Grapalat" w:hAnsi="GHEA Grapalat"/>
                <w:b/>
                <w:lang w:val="en-SE"/>
              </w:rPr>
              <w:t xml:space="preserve"> </w:t>
            </w:r>
            <w:proofErr w:type="spellStart"/>
            <w:r w:rsidRPr="00CD13F3">
              <w:rPr>
                <w:rFonts w:ascii="GHEA Grapalat" w:hAnsi="GHEA Grapalat"/>
                <w:b/>
                <w:lang w:val="en-SE"/>
              </w:rPr>
              <w:t>сети</w:t>
            </w:r>
            <w:proofErr w:type="spellEnd"/>
            <w:r w:rsidRPr="00CD13F3">
              <w:rPr>
                <w:rFonts w:ascii="GHEA Grapalat" w:hAnsi="GHEA Grapalat"/>
                <w:b/>
                <w:lang w:val="en-SE"/>
              </w:rPr>
              <w:t xml:space="preserve"> </w:t>
            </w:r>
            <w:proofErr w:type="spellStart"/>
            <w:r w:rsidRPr="00CD13F3">
              <w:rPr>
                <w:rFonts w:ascii="GHEA Grapalat" w:hAnsi="GHEA Grapalat"/>
                <w:b/>
                <w:lang w:val="en-SE"/>
              </w:rPr>
              <w:t>электроснабжения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освещения</w:t>
            </w:r>
            <w:proofErr w:type="spellEnd"/>
            <w:r w:rsidRPr="00CD13F3">
              <w:rPr>
                <w:rFonts w:ascii="GHEA Grapalat" w:hAnsi="GHEA Grapalat"/>
                <w:b/>
                <w:lang w:val="en-SE"/>
              </w:rPr>
              <w:t>,</w:t>
            </w:r>
          </w:p>
          <w:p w14:paraId="00DCDCAE" w14:textId="77777777" w:rsidR="00CD13F3" w:rsidRDefault="00CD13F3" w:rsidP="00EF5F1B">
            <w:pPr>
              <w:widowControl w:val="0"/>
              <w:numPr>
                <w:ilvl w:val="0"/>
                <w:numId w:val="37"/>
              </w:numPr>
              <w:spacing w:after="160" w:line="276" w:lineRule="auto"/>
              <w:jc w:val="center"/>
              <w:rPr>
                <w:rFonts w:ascii="GHEA Grapalat" w:hAnsi="GHEA Grapalat"/>
                <w:b/>
                <w:lang w:val="en-SE"/>
              </w:rPr>
            </w:pPr>
            <w:proofErr w:type="spellStart"/>
            <w:r w:rsidRPr="00CD13F3">
              <w:rPr>
                <w:rFonts w:ascii="GHEA Grapalat" w:hAnsi="GHEA Grapalat"/>
                <w:b/>
                <w:lang w:val="en-SE"/>
              </w:rPr>
              <w:t>системы</w:t>
            </w:r>
            <w:proofErr w:type="spellEnd"/>
            <w:r w:rsidRPr="00CD13F3">
              <w:rPr>
                <w:rFonts w:ascii="GHEA Grapalat" w:hAnsi="GHEA Grapalat"/>
                <w:b/>
                <w:lang w:val="en-SE"/>
              </w:rPr>
              <w:t xml:space="preserve"> </w:t>
            </w:r>
            <w:proofErr w:type="spellStart"/>
            <w:r w:rsidRPr="00CD13F3">
              <w:rPr>
                <w:rFonts w:ascii="GHEA Grapalat" w:hAnsi="GHEA Grapalat"/>
                <w:b/>
                <w:lang w:val="en-SE"/>
              </w:rPr>
              <w:t>вентиляции</w:t>
            </w:r>
            <w:proofErr w:type="spellEnd"/>
            <w:r w:rsidRPr="00CD13F3">
              <w:rPr>
                <w:rFonts w:ascii="GHEA Grapalat" w:hAnsi="GHEA Grapalat"/>
                <w:b/>
                <w:lang w:val="en-SE"/>
              </w:rPr>
              <w:t xml:space="preserve">, </w:t>
            </w:r>
            <w:proofErr w:type="spellStart"/>
            <w:r w:rsidRPr="00CD13F3">
              <w:rPr>
                <w:rFonts w:ascii="GHEA Grapalat" w:hAnsi="GHEA Grapalat"/>
                <w:b/>
                <w:lang w:val="en-SE"/>
              </w:rPr>
              <w:t>отопления</w:t>
            </w:r>
            <w:proofErr w:type="spellEnd"/>
            <w:r w:rsidRPr="00CD13F3">
              <w:rPr>
                <w:rFonts w:ascii="GHEA Grapalat" w:hAnsi="GHEA Grapalat"/>
                <w:b/>
                <w:lang w:val="en-SE"/>
              </w:rPr>
              <w:t xml:space="preserve"> и </w:t>
            </w:r>
            <w:proofErr w:type="spellStart"/>
            <w:r w:rsidRPr="00CD13F3">
              <w:rPr>
                <w:rFonts w:ascii="GHEA Grapalat" w:hAnsi="GHEA Grapalat"/>
                <w:b/>
                <w:lang w:val="en-SE"/>
              </w:rPr>
              <w:t>кондиционирования</w:t>
            </w:r>
            <w:proofErr w:type="spellEnd"/>
            <w:r w:rsidRPr="00CD13F3">
              <w:rPr>
                <w:rFonts w:ascii="GHEA Grapalat" w:hAnsi="GHEA Grapalat"/>
                <w:b/>
                <w:lang w:val="en-SE"/>
              </w:rPr>
              <w:t xml:space="preserve"> </w:t>
            </w:r>
            <w:proofErr w:type="spellStart"/>
            <w:r w:rsidRPr="00CD13F3">
              <w:rPr>
                <w:rFonts w:ascii="GHEA Grapalat" w:hAnsi="GHEA Grapalat"/>
                <w:b/>
                <w:lang w:val="en-SE"/>
              </w:rPr>
              <w:t>воздуха</w:t>
            </w:r>
            <w:proofErr w:type="spellEnd"/>
            <w:r w:rsidRPr="00CD13F3">
              <w:rPr>
                <w:rFonts w:ascii="GHEA Grapalat" w:hAnsi="GHEA Grapalat"/>
                <w:b/>
                <w:lang w:val="en-SE"/>
              </w:rPr>
              <w:t>.</w:t>
            </w:r>
          </w:p>
          <w:p w14:paraId="5D7E9173" w14:textId="77777777" w:rsidR="00B75036" w:rsidRPr="00B75036" w:rsidRDefault="00B75036" w:rsidP="00EF5F1B">
            <w:pPr>
              <w:numPr>
                <w:ilvl w:val="0"/>
                <w:numId w:val="37"/>
              </w:numPr>
              <w:spacing w:line="276" w:lineRule="auto"/>
              <w:ind w:hanging="3"/>
              <w:rPr>
                <w:rFonts w:ascii="GHEA Grapalat" w:hAnsi="GHEA Grapalat"/>
                <w:b/>
                <w:lang w:val="en-SE"/>
              </w:rPr>
            </w:pPr>
            <w:proofErr w:type="spellStart"/>
            <w:r w:rsidRPr="00B75036">
              <w:rPr>
                <w:rFonts w:ascii="GHEA Grapalat" w:hAnsi="GHEA Grapalat"/>
                <w:b/>
                <w:lang w:val="en-SE"/>
              </w:rPr>
              <w:t>Системы</w:t>
            </w:r>
            <w:proofErr w:type="spellEnd"/>
            <w:r w:rsidRPr="00B75036">
              <w:rPr>
                <w:rFonts w:ascii="GHEA Grapalat" w:hAnsi="GHEA Grapalat"/>
                <w:b/>
                <w:lang w:val="en-SE"/>
              </w:rPr>
              <w:t xml:space="preserve"> </w:t>
            </w:r>
            <w:proofErr w:type="spellStart"/>
            <w:r w:rsidRPr="00B75036">
              <w:rPr>
                <w:rFonts w:ascii="GHEA Grapalat" w:hAnsi="GHEA Grapalat"/>
                <w:b/>
                <w:lang w:val="en-SE"/>
              </w:rPr>
              <w:t>связи</w:t>
            </w:r>
            <w:proofErr w:type="spellEnd"/>
          </w:p>
          <w:p w14:paraId="2FD7D661" w14:textId="77777777" w:rsidR="00B75036" w:rsidRPr="00CD13F3" w:rsidRDefault="00B75036" w:rsidP="00EF5F1B">
            <w:pPr>
              <w:widowControl w:val="0"/>
              <w:numPr>
                <w:ilvl w:val="0"/>
                <w:numId w:val="37"/>
              </w:numPr>
              <w:spacing w:after="160" w:line="276" w:lineRule="auto"/>
              <w:jc w:val="center"/>
              <w:rPr>
                <w:rFonts w:ascii="GHEA Grapalat" w:hAnsi="GHEA Grapalat"/>
                <w:b/>
                <w:lang w:val="en-SE"/>
              </w:rPr>
            </w:pPr>
          </w:p>
          <w:p w14:paraId="340AAA85" w14:textId="77777777" w:rsidR="00CD13F3" w:rsidRPr="00CD13F3" w:rsidRDefault="00CD13F3" w:rsidP="00EF5F1B">
            <w:pPr>
              <w:widowControl w:val="0"/>
              <w:spacing w:after="160" w:line="276" w:lineRule="auto"/>
              <w:jc w:val="center"/>
              <w:rPr>
                <w:rFonts w:ascii="GHEA Grapalat" w:hAnsi="GHEA Grapalat"/>
                <w:i/>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183C89B6" w14:textId="77777777" w:rsidR="00CD13F3" w:rsidRPr="00CD13F3" w:rsidRDefault="00CD13F3" w:rsidP="00EF5F1B">
            <w:pPr>
              <w:widowControl w:val="0"/>
              <w:spacing w:after="160" w:line="276" w:lineRule="auto"/>
              <w:jc w:val="center"/>
              <w:rPr>
                <w:rFonts w:ascii="GHEA Grapalat" w:hAnsi="GHEA Grapalat"/>
                <w:b/>
                <w:lang w:val="hy-AM"/>
              </w:rPr>
            </w:pPr>
          </w:p>
        </w:tc>
      </w:tr>
    </w:tbl>
    <w:p w14:paraId="641D82C3" w14:textId="77777777" w:rsidR="00CD13F3" w:rsidRPr="00081D7E" w:rsidRDefault="00CD13F3" w:rsidP="00CD13F3">
      <w:pPr>
        <w:widowControl w:val="0"/>
        <w:spacing w:after="160" w:line="360" w:lineRule="auto"/>
        <w:jc w:val="center"/>
        <w:rPr>
          <w:rFonts w:ascii="GHEA Grapalat" w:hAnsi="GHEA Grapalat"/>
        </w:rPr>
      </w:pPr>
    </w:p>
    <w:p w14:paraId="5B2E5BF7" w14:textId="77777777" w:rsidR="00CD13F3" w:rsidRPr="00CD13F3" w:rsidRDefault="00CD13F3" w:rsidP="00CD13F3">
      <w:pPr>
        <w:widowControl w:val="0"/>
        <w:spacing w:after="160" w:line="360" w:lineRule="auto"/>
        <w:jc w:val="center"/>
        <w:rPr>
          <w:rFonts w:ascii="GHEA Grapalat" w:hAnsi="GHEA Grapalat"/>
        </w:rPr>
      </w:pPr>
    </w:p>
    <w:p w14:paraId="4DC71561" w14:textId="77777777" w:rsidR="00CD13F3" w:rsidRPr="00CD13F3" w:rsidRDefault="00CD13F3"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2665C8B" w14:textId="77777777" w:rsidTr="005B7138">
        <w:trPr>
          <w:jc w:val="center"/>
        </w:trPr>
        <w:tc>
          <w:tcPr>
            <w:tcW w:w="4536" w:type="dxa"/>
          </w:tcPr>
          <w:p w14:paraId="2B4AA46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69922DBA"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27F133C1"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B5B3E4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67097AA"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48770A0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9C8B45E"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3BC3D5C"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78AC9A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7BF8EA4E" w14:textId="77777777" w:rsidR="003B2F27" w:rsidRDefault="003B2F27" w:rsidP="003B2F27">
      <w:pPr>
        <w:widowControl w:val="0"/>
        <w:spacing w:after="160" w:line="360" w:lineRule="auto"/>
        <w:jc w:val="center"/>
        <w:rPr>
          <w:rFonts w:ascii="GHEA Grapalat" w:hAnsi="GHEA Grapalat"/>
          <w:lang w:val="hy-AM"/>
        </w:rPr>
      </w:pPr>
      <w:r w:rsidRPr="00AD29CE">
        <w:rPr>
          <w:rFonts w:ascii="GHEA Grapalat" w:hAnsi="GHEA Grapalat"/>
        </w:rPr>
        <w:br w:type="page"/>
      </w:r>
    </w:p>
    <w:p w14:paraId="46E1B0A7" w14:textId="5FAEFB63" w:rsidR="00081D7E" w:rsidRPr="00081D7E" w:rsidRDefault="00081D7E" w:rsidP="00081D7E">
      <w:pPr>
        <w:widowControl w:val="0"/>
        <w:spacing w:after="160" w:line="360" w:lineRule="auto"/>
        <w:jc w:val="right"/>
        <w:rPr>
          <w:rFonts w:ascii="Sylfaen" w:eastAsia="MS Mincho" w:hAnsi="Sylfaen" w:cs="MS Mincho"/>
          <w:i/>
          <w:lang w:val="en-US"/>
        </w:rPr>
      </w:pPr>
      <w:r w:rsidRPr="00081D7E">
        <w:rPr>
          <w:rFonts w:ascii="GHEA Grapalat" w:hAnsi="GHEA Grapalat"/>
          <w:i/>
        </w:rPr>
        <w:lastRenderedPageBreak/>
        <w:t>Приложение № 1</w:t>
      </w:r>
      <w:r w:rsidRPr="00081D7E">
        <w:rPr>
          <w:rFonts w:ascii="MS Mincho" w:eastAsia="MS Mincho" w:hAnsi="MS Mincho" w:cs="MS Mincho"/>
          <w:i/>
          <w:lang w:val="hy-AM"/>
        </w:rPr>
        <w:t>․</w:t>
      </w:r>
      <w:r w:rsidRPr="00081D7E">
        <w:rPr>
          <w:rFonts w:ascii="Sylfaen" w:eastAsia="MS Mincho" w:hAnsi="Sylfaen" w:cs="MS Mincho"/>
          <w:i/>
          <w:lang w:val="en-US"/>
        </w:rPr>
        <w:t>1</w:t>
      </w:r>
    </w:p>
    <w:p w14:paraId="5B42D91F" w14:textId="31DAD1A1" w:rsidR="00081D7E" w:rsidRPr="00AD29CE" w:rsidRDefault="00081D7E" w:rsidP="00081D7E">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Pr>
          <w:rFonts w:ascii="GHEA Grapalat" w:hAnsi="GHEA Grapalat"/>
          <w:i/>
        </w:rPr>
        <w:t xml:space="preserve"> </w:t>
      </w:r>
      <w:r w:rsidR="004610FA">
        <w:rPr>
          <w:rFonts w:ascii="GHEA Grapalat" w:hAnsi="GHEA Grapalat"/>
          <w:b/>
          <w:i/>
        </w:rPr>
        <w:t>HFF-GH-NPTcDzB -2025/4</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025</w:t>
      </w:r>
      <w:r w:rsidRPr="00AD29CE">
        <w:rPr>
          <w:rFonts w:ascii="GHEA Grapalat" w:hAnsi="GHEA Grapalat"/>
          <w:i/>
        </w:rPr>
        <w:t>г.</w:t>
      </w:r>
    </w:p>
    <w:p w14:paraId="595A6A54" w14:textId="77777777" w:rsidR="00081D7E" w:rsidRPr="00081D7E" w:rsidRDefault="00081D7E" w:rsidP="003B2F27">
      <w:pPr>
        <w:widowControl w:val="0"/>
        <w:spacing w:after="160" w:line="360" w:lineRule="auto"/>
        <w:jc w:val="center"/>
        <w:rPr>
          <w:rFonts w:ascii="GHEA Grapalat" w:hAnsi="GHEA Grapalat"/>
        </w:rPr>
      </w:pPr>
    </w:p>
    <w:p w14:paraId="3EDCAE14" w14:textId="77777777" w:rsidR="00081D7E" w:rsidRPr="00CD13F3" w:rsidRDefault="00081D7E" w:rsidP="00081D7E">
      <w:pPr>
        <w:widowControl w:val="0"/>
        <w:spacing w:after="160" w:line="360" w:lineRule="auto"/>
        <w:jc w:val="center"/>
        <w:rPr>
          <w:rFonts w:ascii="GHEA Grapalat" w:hAnsi="GHEA Grapalat"/>
          <w:b/>
        </w:rPr>
      </w:pPr>
      <w:r w:rsidRPr="00CD13F3">
        <w:rPr>
          <w:rFonts w:ascii="GHEA Grapalat" w:hAnsi="GHEA Grapalat"/>
          <w:b/>
          <w:lang w:val="hy-AM"/>
        </w:rPr>
        <w:t>ТЕХНИЧЕСКИЕ ХАРАКТЕРИСТИКИ</w:t>
      </w:r>
    </w:p>
    <w:p w14:paraId="4590D896" w14:textId="777FA3FA" w:rsidR="00B75036" w:rsidRPr="00C14189" w:rsidRDefault="00B75036" w:rsidP="00B75036">
      <w:pPr>
        <w:jc w:val="center"/>
        <w:rPr>
          <w:rFonts w:ascii="GHEA Grapalat" w:hAnsi="GHEA Grapalat"/>
          <w:b/>
          <w:i/>
        </w:rPr>
      </w:pPr>
      <w:r w:rsidRPr="00C14189">
        <w:rPr>
          <w:rFonts w:ascii="GHEA Grapalat" w:hAnsi="GHEA Grapalat"/>
          <w:b/>
          <w:i/>
        </w:rPr>
        <w:t xml:space="preserve">Экспертиза проектно-сметной документации строительства </w:t>
      </w:r>
      <w:proofErr w:type="spellStart"/>
      <w:r w:rsidR="00476021" w:rsidRPr="004D655F">
        <w:rPr>
          <w:rFonts w:ascii="GHEA Grapalat" w:hAnsi="GHEA Grapalat" w:cs="Sylfaen"/>
          <w:b/>
          <w:bCs/>
          <w:lang w:val="en-SE"/>
        </w:rPr>
        <w:t>Футбольной</w:t>
      </w:r>
      <w:proofErr w:type="spellEnd"/>
      <w:r w:rsidR="00476021" w:rsidRPr="004D655F">
        <w:rPr>
          <w:rFonts w:ascii="GHEA Grapalat" w:hAnsi="GHEA Grapalat" w:cs="Sylfaen"/>
          <w:b/>
          <w:bCs/>
          <w:lang w:val="en-SE"/>
        </w:rPr>
        <w:t xml:space="preserve"> </w:t>
      </w:r>
      <w:proofErr w:type="spellStart"/>
      <w:r w:rsidR="00476021" w:rsidRPr="004D655F">
        <w:rPr>
          <w:rFonts w:ascii="GHEA Grapalat" w:hAnsi="GHEA Grapalat" w:cs="Sylfaen"/>
          <w:b/>
          <w:bCs/>
          <w:lang w:val="en-SE"/>
        </w:rPr>
        <w:t>академии</w:t>
      </w:r>
      <w:proofErr w:type="spellEnd"/>
      <w:r w:rsidR="00476021" w:rsidRPr="004D655F">
        <w:rPr>
          <w:rFonts w:ascii="GHEA Grapalat" w:hAnsi="GHEA Grapalat" w:cs="Sylfaen"/>
          <w:lang w:val="en-SE"/>
        </w:rPr>
        <w:t xml:space="preserve"> в </w:t>
      </w:r>
      <w:proofErr w:type="spellStart"/>
      <w:r w:rsidR="00476021" w:rsidRPr="004D655F">
        <w:rPr>
          <w:rFonts w:ascii="GHEA Grapalat" w:hAnsi="GHEA Grapalat" w:cs="Sylfaen"/>
          <w:b/>
          <w:bCs/>
          <w:lang w:val="en-SE"/>
        </w:rPr>
        <w:t>сообществе</w:t>
      </w:r>
      <w:proofErr w:type="spellEnd"/>
      <w:r w:rsidR="00476021" w:rsidRPr="004D655F">
        <w:rPr>
          <w:rFonts w:ascii="GHEA Grapalat" w:hAnsi="GHEA Grapalat" w:cs="Sylfaen"/>
          <w:b/>
          <w:bCs/>
          <w:lang w:val="en-SE"/>
        </w:rPr>
        <w:t xml:space="preserve"> </w:t>
      </w:r>
      <w:proofErr w:type="spellStart"/>
      <w:r w:rsidR="00476021" w:rsidRPr="004D655F">
        <w:rPr>
          <w:rFonts w:ascii="GHEA Grapalat" w:hAnsi="GHEA Grapalat" w:cs="Sylfaen"/>
          <w:b/>
          <w:bCs/>
          <w:lang w:val="en-SE"/>
        </w:rPr>
        <w:t>Давташен</w:t>
      </w:r>
      <w:proofErr w:type="spellEnd"/>
      <w:r w:rsidR="00476021" w:rsidRPr="004D655F">
        <w:rPr>
          <w:rFonts w:ascii="GHEA Grapalat" w:hAnsi="GHEA Grapalat" w:cs="Sylfaen"/>
          <w:b/>
          <w:bCs/>
          <w:lang w:val="en-SE"/>
        </w:rPr>
        <w:t xml:space="preserve"> </w:t>
      </w:r>
      <w:proofErr w:type="spellStart"/>
      <w:r w:rsidR="00476021" w:rsidRPr="004D655F">
        <w:rPr>
          <w:rFonts w:ascii="GHEA Grapalat" w:hAnsi="GHEA Grapalat" w:cs="Sylfaen"/>
          <w:b/>
          <w:bCs/>
          <w:lang w:val="en-SE"/>
        </w:rPr>
        <w:t>города</w:t>
      </w:r>
      <w:proofErr w:type="spellEnd"/>
      <w:r w:rsidR="00476021" w:rsidRPr="004D655F">
        <w:rPr>
          <w:rFonts w:ascii="GHEA Grapalat" w:hAnsi="GHEA Grapalat" w:cs="Sylfaen"/>
          <w:b/>
          <w:bCs/>
          <w:lang w:val="en-SE"/>
        </w:rPr>
        <w:t xml:space="preserve"> </w:t>
      </w:r>
      <w:proofErr w:type="spellStart"/>
      <w:r w:rsidR="00476021" w:rsidRPr="004D655F">
        <w:rPr>
          <w:rFonts w:ascii="GHEA Grapalat" w:hAnsi="GHEA Grapalat" w:cs="Sylfaen"/>
          <w:b/>
          <w:bCs/>
          <w:lang w:val="en-SE"/>
        </w:rPr>
        <w:t>Еревана</w:t>
      </w:r>
      <w:proofErr w:type="spellEnd"/>
      <w:r w:rsidR="00476021" w:rsidRPr="004D655F">
        <w:rPr>
          <w:rFonts w:ascii="GHEA Grapalat" w:hAnsi="GHEA Grapalat" w:cs="Sylfaen"/>
          <w:b/>
          <w:bCs/>
          <w:lang w:val="en-SE"/>
        </w:rPr>
        <w:t>,</w:t>
      </w:r>
      <w:r w:rsidRPr="00C14189">
        <w:rPr>
          <w:rFonts w:ascii="GHEA Grapalat" w:hAnsi="GHEA Grapalat"/>
          <w:b/>
          <w:i/>
        </w:rPr>
        <w:t xml:space="preserve"> РА</w:t>
      </w:r>
    </w:p>
    <w:tbl>
      <w:tblPr>
        <w:tblStyle w:val="TableGrid"/>
        <w:tblW w:w="5000" w:type="pct"/>
        <w:tblLook w:val="04A0" w:firstRow="1" w:lastRow="0" w:firstColumn="1" w:lastColumn="0" w:noHBand="0" w:noVBand="1"/>
      </w:tblPr>
      <w:tblGrid>
        <w:gridCol w:w="624"/>
        <w:gridCol w:w="2823"/>
        <w:gridCol w:w="5840"/>
      </w:tblGrid>
      <w:tr w:rsidR="00B75036" w:rsidRPr="00C14189" w14:paraId="0D11F37C" w14:textId="77777777" w:rsidTr="00B75036">
        <w:trPr>
          <w:trHeight w:val="1852"/>
        </w:trPr>
        <w:tc>
          <w:tcPr>
            <w:tcW w:w="336" w:type="pct"/>
          </w:tcPr>
          <w:p w14:paraId="40000766" w14:textId="77777777" w:rsidR="00B75036" w:rsidRPr="004D5F2D" w:rsidRDefault="00B75036" w:rsidP="009F09EF">
            <w:pPr>
              <w:jc w:val="center"/>
              <w:rPr>
                <w:rFonts w:ascii="GHEA Grapalat" w:hAnsi="GHEA Grapalat" w:cs="Sylfaen"/>
                <w:lang w:val="hy-AM"/>
              </w:rPr>
            </w:pPr>
            <w:r w:rsidRPr="004D5F2D">
              <w:rPr>
                <w:rFonts w:ascii="GHEA Grapalat" w:hAnsi="GHEA Grapalat" w:cs="Sylfaen"/>
                <w:lang w:val="hy-AM"/>
              </w:rPr>
              <w:t>1</w:t>
            </w:r>
          </w:p>
        </w:tc>
        <w:tc>
          <w:tcPr>
            <w:tcW w:w="1520" w:type="pct"/>
          </w:tcPr>
          <w:p w14:paraId="5C28ADE4" w14:textId="77777777" w:rsidR="00B75036" w:rsidRPr="004D5F2D" w:rsidRDefault="00B75036" w:rsidP="009F09EF">
            <w:pPr>
              <w:shd w:val="clear" w:color="auto" w:fill="FFFFFF"/>
              <w:ind w:firstLine="269"/>
              <w:jc w:val="both"/>
              <w:rPr>
                <w:rFonts w:ascii="GHEA Grapalat" w:hAnsi="GHEA Grapalat" w:cs="Sylfaen"/>
                <w:lang w:val="hy-AM"/>
              </w:rPr>
            </w:pPr>
            <w:r w:rsidRPr="004D5F2D">
              <w:rPr>
                <w:rFonts w:ascii="GHEA Grapalat" w:hAnsi="GHEA Grapalat" w:cs="Sylfaen"/>
                <w:lang w:val="hy-AM"/>
              </w:rPr>
              <w:t>Краткое описание задания</w:t>
            </w:r>
          </w:p>
        </w:tc>
        <w:tc>
          <w:tcPr>
            <w:tcW w:w="3144" w:type="pct"/>
          </w:tcPr>
          <w:p w14:paraId="1FA3FBDE" w14:textId="77777777" w:rsidR="00B75036" w:rsidRPr="004D655F" w:rsidRDefault="00B75036" w:rsidP="009F09EF">
            <w:pPr>
              <w:shd w:val="clear" w:color="auto" w:fill="FFFFFF"/>
              <w:ind w:left="30" w:firstLine="180"/>
              <w:jc w:val="both"/>
              <w:rPr>
                <w:rFonts w:ascii="GHEA Grapalat" w:hAnsi="GHEA Grapalat" w:cs="Sylfaen"/>
                <w:lang w:val="en-SE"/>
              </w:rPr>
            </w:pPr>
            <w:r w:rsidRPr="004D5F2D">
              <w:rPr>
                <w:rFonts w:ascii="GHEA Grapalat" w:hAnsi="GHEA Grapalat" w:cs="Sylfaen"/>
                <w:lang w:val="hy-AM"/>
              </w:rPr>
              <w:t>Задание</w:t>
            </w:r>
            <w:r>
              <w:rPr>
                <w:rFonts w:ascii="GHEA Grapalat" w:hAnsi="GHEA Grapalat" w:cs="Sylfaen"/>
              </w:rPr>
              <w:t xml:space="preserve">: </w:t>
            </w:r>
            <w:proofErr w:type="spellStart"/>
            <w:r w:rsidRPr="004D655F">
              <w:rPr>
                <w:rFonts w:ascii="GHEA Grapalat" w:hAnsi="GHEA Grapalat" w:cs="Sylfaen"/>
                <w:lang w:val="en-SE"/>
              </w:rPr>
              <w:t>Разработан</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соответствующий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строительства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Футбольной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академии</w:t>
            </w:r>
            <w:proofErr w:type="spellEnd"/>
            <w:r w:rsidRPr="004D655F">
              <w:rPr>
                <w:rFonts w:ascii="GHEA Grapalat" w:hAnsi="GHEA Grapalat" w:cs="Sylfaen"/>
                <w:lang w:val="en-SE"/>
              </w:rPr>
              <w:t xml:space="preserve"> в </w:t>
            </w:r>
            <w:proofErr w:type="spellStart"/>
            <w:r w:rsidRPr="004D655F">
              <w:rPr>
                <w:rFonts w:ascii="GHEA Grapalat" w:hAnsi="GHEA Grapalat" w:cs="Sylfaen"/>
                <w:b/>
                <w:bCs/>
                <w:lang w:val="en-SE"/>
              </w:rPr>
              <w:t>сообществе</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Давташен</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города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Еревана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Республика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Армения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Общая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площадь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земельного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участка</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составляет</w:t>
            </w:r>
            <w:proofErr w:type="spellEnd"/>
            <w:r w:rsidRPr="004D655F">
              <w:rPr>
                <w:rFonts w:ascii="GHEA Grapalat" w:hAnsi="GHEA Grapalat" w:cs="Sylfaen"/>
                <w:lang w:val="en-SE"/>
              </w:rPr>
              <w:t xml:space="preserve"> </w:t>
            </w:r>
            <w:r w:rsidRPr="004D655F">
              <w:rPr>
                <w:rFonts w:ascii="GHEA Grapalat" w:hAnsi="GHEA Grapalat" w:cs="Sylfaen"/>
                <w:b/>
                <w:bCs/>
                <w:lang w:val="en-SE"/>
              </w:rPr>
              <w:t xml:space="preserve">5,403 </w:t>
            </w:r>
            <w:proofErr w:type="spellStart"/>
            <w:r w:rsidRPr="004D655F">
              <w:rPr>
                <w:rFonts w:ascii="GHEA Grapalat" w:hAnsi="GHEA Grapalat" w:cs="Sylfaen"/>
                <w:b/>
                <w:bCs/>
                <w:lang w:val="en-SE"/>
              </w:rPr>
              <w:t>га</w:t>
            </w:r>
            <w:proofErr w:type="spellEnd"/>
            <w:r w:rsidRPr="004D655F">
              <w:rPr>
                <w:rFonts w:ascii="GHEA Grapalat" w:hAnsi="GHEA Grapalat" w:cs="Sylfaen"/>
                <w:lang w:val="en-SE"/>
              </w:rPr>
              <w:t>.</w:t>
            </w:r>
          </w:p>
          <w:p w14:paraId="710226AC" w14:textId="77777777" w:rsidR="00B75036" w:rsidRPr="004D655F" w:rsidRDefault="00B75036" w:rsidP="009F09EF">
            <w:pPr>
              <w:shd w:val="clear" w:color="auto" w:fill="FFFFFF"/>
              <w:ind w:left="30" w:firstLine="180"/>
              <w:jc w:val="both"/>
              <w:rPr>
                <w:rFonts w:ascii="GHEA Grapalat" w:hAnsi="GHEA Grapalat" w:cs="Sylfaen"/>
                <w:lang w:val="en-SE"/>
              </w:rPr>
            </w:pPr>
            <w:proofErr w:type="spellStart"/>
            <w:r w:rsidRPr="004D655F">
              <w:rPr>
                <w:rFonts w:ascii="GHEA Grapalat" w:hAnsi="GHEA Grapalat" w:cs="Sylfaen"/>
                <w:b/>
                <w:bCs/>
                <w:lang w:val="en-SE"/>
              </w:rPr>
              <w:t>Футбольная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академия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состоит</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из</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пяти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корпусов</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общая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застроенная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площадь</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которых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составляет</w:t>
            </w:r>
            <w:proofErr w:type="spellEnd"/>
            <w:r w:rsidRPr="004D655F">
              <w:rPr>
                <w:rFonts w:ascii="GHEA Grapalat" w:hAnsi="GHEA Grapalat" w:cs="Sylfaen"/>
                <w:lang w:val="en-SE"/>
              </w:rPr>
              <w:t xml:space="preserve"> </w:t>
            </w:r>
            <w:r w:rsidRPr="004D655F">
              <w:rPr>
                <w:rFonts w:ascii="GHEA Grapalat" w:hAnsi="GHEA Grapalat" w:cs="Sylfaen"/>
                <w:b/>
                <w:bCs/>
                <w:lang w:val="en-SE"/>
              </w:rPr>
              <w:t>11 460,0 м²</w:t>
            </w:r>
            <w:r w:rsidRPr="004D655F">
              <w:rPr>
                <w:rFonts w:ascii="GHEA Grapalat" w:hAnsi="GHEA Grapalat" w:cs="Sylfaen"/>
                <w:lang w:val="en-SE"/>
              </w:rPr>
              <w:t xml:space="preserve">, а </w:t>
            </w:r>
            <w:proofErr w:type="spellStart"/>
            <w:r w:rsidRPr="004D655F">
              <w:rPr>
                <w:rFonts w:ascii="GHEA Grapalat" w:hAnsi="GHEA Grapalat" w:cs="Sylfaen"/>
                <w:b/>
                <w:bCs/>
                <w:lang w:val="en-SE"/>
              </w:rPr>
              <w:t>общая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площадь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помещений</w:t>
            </w:r>
            <w:proofErr w:type="spellEnd"/>
            <w:r w:rsidRPr="004D655F">
              <w:rPr>
                <w:rFonts w:ascii="GHEA Grapalat" w:hAnsi="GHEA Grapalat" w:cs="Sylfaen"/>
                <w:lang w:val="en-SE"/>
              </w:rPr>
              <w:t xml:space="preserve"> — </w:t>
            </w:r>
            <w:r w:rsidRPr="004D655F">
              <w:rPr>
                <w:rFonts w:ascii="GHEA Grapalat" w:hAnsi="GHEA Grapalat" w:cs="Sylfaen"/>
                <w:b/>
                <w:bCs/>
                <w:lang w:val="en-SE"/>
              </w:rPr>
              <w:t>17 571,0 м²</w:t>
            </w:r>
            <w:r w:rsidRPr="004D655F">
              <w:rPr>
                <w:rFonts w:ascii="GHEA Grapalat" w:hAnsi="GHEA Grapalat" w:cs="Sylfaen"/>
                <w:lang w:val="en-SE"/>
              </w:rPr>
              <w:t>.</w:t>
            </w:r>
          </w:p>
          <w:p w14:paraId="7A928912" w14:textId="77777777" w:rsidR="00B75036" w:rsidRPr="004D655F" w:rsidRDefault="00B75036" w:rsidP="009F09EF">
            <w:pPr>
              <w:shd w:val="clear" w:color="auto" w:fill="FFFFFF"/>
              <w:ind w:left="30" w:firstLine="180"/>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зданиях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предусмотрены</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системы</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вентиляции</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отопления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видеонаблюдения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пожарной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безопасности</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водоснабжения</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водоотведения</w:t>
            </w:r>
            <w:proofErr w:type="spellEnd"/>
            <w:r w:rsidRPr="004D655F">
              <w:rPr>
                <w:rFonts w:ascii="GHEA Grapalat" w:hAnsi="GHEA Grapalat" w:cs="Sylfaen"/>
                <w:lang w:val="en-SE"/>
              </w:rPr>
              <w:t xml:space="preserve">, а </w:t>
            </w:r>
            <w:proofErr w:type="spellStart"/>
            <w:r w:rsidRPr="004D655F">
              <w:rPr>
                <w:rFonts w:ascii="GHEA Grapalat" w:hAnsi="GHEA Grapalat" w:cs="Sylfaen"/>
                <w:lang w:val="en-SE"/>
              </w:rPr>
              <w:t>также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электроснабжения</w:t>
            </w:r>
            <w:proofErr w:type="spellEnd"/>
            <w:r w:rsidRPr="004D655F">
              <w:rPr>
                <w:rFonts w:ascii="GHEA Grapalat" w:hAnsi="GHEA Grapalat" w:cs="Sylfaen"/>
                <w:lang w:val="en-SE"/>
              </w:rPr>
              <w:t>.</w:t>
            </w:r>
          </w:p>
          <w:p w14:paraId="62A169A7" w14:textId="77777777" w:rsidR="00B75036" w:rsidRPr="004D655F" w:rsidRDefault="00B75036" w:rsidP="009F09EF">
            <w:pPr>
              <w:shd w:val="clear" w:color="auto" w:fill="FFFFFF"/>
              <w:ind w:left="30" w:firstLine="180"/>
              <w:jc w:val="both"/>
              <w:rPr>
                <w:rFonts w:ascii="GHEA Grapalat" w:hAnsi="GHEA Grapalat" w:cs="Sylfaen"/>
                <w:lang w:val="en-SE"/>
              </w:rPr>
            </w:pPr>
            <w:proofErr w:type="spellStart"/>
            <w:r w:rsidRPr="004D655F">
              <w:rPr>
                <w:rFonts w:ascii="GHEA Grapalat" w:hAnsi="GHEA Grapalat" w:cs="Sylfaen"/>
                <w:lang w:val="en-SE"/>
              </w:rPr>
              <w:t>На</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территории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предусмотрена</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открытая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автостоянка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на</w:t>
            </w:r>
            <w:proofErr w:type="spellEnd"/>
            <w:r w:rsidRPr="004D655F">
              <w:rPr>
                <w:rFonts w:ascii="GHEA Grapalat" w:hAnsi="GHEA Grapalat" w:cs="Sylfaen"/>
                <w:b/>
                <w:bCs/>
                <w:lang w:val="en-SE"/>
              </w:rPr>
              <w:t xml:space="preserve"> 186 </w:t>
            </w:r>
            <w:proofErr w:type="spellStart"/>
            <w:r w:rsidRPr="004D655F">
              <w:rPr>
                <w:rFonts w:ascii="GHEA Grapalat" w:hAnsi="GHEA Grapalat" w:cs="Sylfaen"/>
                <w:b/>
                <w:bCs/>
                <w:lang w:val="en-SE"/>
              </w:rPr>
              <w:t>машин</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Территория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будет</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ограждена</w:t>
            </w:r>
            <w:proofErr w:type="spellEnd"/>
            <w:r w:rsidRPr="004D655F">
              <w:rPr>
                <w:rFonts w:ascii="GHEA Grapalat" w:hAnsi="GHEA Grapalat" w:cs="Sylfaen"/>
                <w:lang w:val="en-SE"/>
              </w:rPr>
              <w:t>.</w:t>
            </w:r>
          </w:p>
          <w:p w14:paraId="655F1E15" w14:textId="77777777" w:rsidR="00B75036" w:rsidRPr="00976FC4" w:rsidRDefault="00B75036" w:rsidP="009F09EF">
            <w:pPr>
              <w:shd w:val="clear" w:color="auto" w:fill="FFFFFF"/>
              <w:ind w:left="30" w:firstLine="180"/>
              <w:jc w:val="both"/>
              <w:rPr>
                <w:rFonts w:ascii="GHEA Grapalat" w:hAnsi="GHEA Grapalat" w:cs="Sylfaen"/>
                <w:lang w:val="hy-AM"/>
              </w:rPr>
            </w:pPr>
          </w:p>
        </w:tc>
      </w:tr>
      <w:tr w:rsidR="00B75036" w:rsidRPr="00366C61" w14:paraId="66B31CEC" w14:textId="77777777" w:rsidTr="00B75036">
        <w:trPr>
          <w:trHeight w:val="920"/>
        </w:trPr>
        <w:tc>
          <w:tcPr>
            <w:tcW w:w="336" w:type="pct"/>
          </w:tcPr>
          <w:p w14:paraId="04B68616" w14:textId="77777777" w:rsidR="00B75036" w:rsidRPr="000F728F" w:rsidRDefault="00B75036" w:rsidP="009F09EF">
            <w:pPr>
              <w:jc w:val="center"/>
              <w:rPr>
                <w:rFonts w:ascii="GHEA Grapalat" w:hAnsi="GHEA Grapalat" w:cs="Sylfaen"/>
                <w:lang w:val="hy-AM"/>
              </w:rPr>
            </w:pPr>
            <w:r w:rsidRPr="000F728F">
              <w:rPr>
                <w:rFonts w:ascii="GHEA Grapalat" w:hAnsi="GHEA Grapalat" w:cs="Sylfaen"/>
                <w:lang w:val="hy-AM"/>
              </w:rPr>
              <w:t>2</w:t>
            </w:r>
          </w:p>
        </w:tc>
        <w:tc>
          <w:tcPr>
            <w:tcW w:w="1520" w:type="pct"/>
          </w:tcPr>
          <w:p w14:paraId="6942A9A5" w14:textId="77777777" w:rsidR="00B75036" w:rsidRPr="000F728F" w:rsidRDefault="00B75036" w:rsidP="009F09EF">
            <w:pPr>
              <w:shd w:val="clear" w:color="auto" w:fill="FFFFFF"/>
              <w:ind w:firstLine="269"/>
              <w:jc w:val="both"/>
              <w:rPr>
                <w:rFonts w:ascii="GHEA Grapalat" w:hAnsi="GHEA Grapalat" w:cs="Sylfaen"/>
                <w:lang w:val="hy-AM"/>
              </w:rPr>
            </w:pPr>
            <w:r w:rsidRPr="000F728F">
              <w:rPr>
                <w:rFonts w:ascii="GHEA Grapalat" w:hAnsi="GHEA Grapalat" w:cs="Sylfaen"/>
                <w:lang w:val="hy-AM"/>
              </w:rPr>
              <w:t xml:space="preserve">Краткое описание работ, которые предстоит выполнить </w:t>
            </w:r>
          </w:p>
        </w:tc>
        <w:tc>
          <w:tcPr>
            <w:tcW w:w="3144" w:type="pct"/>
          </w:tcPr>
          <w:p w14:paraId="3D730CDD" w14:textId="77777777" w:rsidR="00B75036" w:rsidRPr="004D655F" w:rsidRDefault="00B75036" w:rsidP="009F09EF">
            <w:pPr>
              <w:jc w:val="both"/>
              <w:rPr>
                <w:rFonts w:ascii="GHEA Grapalat" w:hAnsi="GHEA Grapalat" w:cs="Sylfaen"/>
                <w:lang w:val="en-SE"/>
              </w:rPr>
            </w:pPr>
            <w:proofErr w:type="spellStart"/>
            <w:r w:rsidRPr="004D655F">
              <w:rPr>
                <w:rFonts w:ascii="GHEA Grapalat" w:hAnsi="GHEA Grapalat" w:cs="Sylfaen"/>
                <w:b/>
                <w:bCs/>
                <w:lang w:val="en-SE"/>
              </w:rPr>
              <w:t>Область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деятельности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консультанта</w:t>
            </w:r>
            <w:proofErr w:type="spellEnd"/>
            <w:r w:rsidRPr="004D655F">
              <w:rPr>
                <w:rFonts w:ascii="GHEA Grapalat" w:hAnsi="GHEA Grapalat" w:cs="Sylfaen"/>
                <w:b/>
                <w:bCs/>
                <w:lang w:val="en-SE"/>
              </w:rPr>
              <w:t>:</w:t>
            </w:r>
          </w:p>
          <w:p w14:paraId="01C13FAC" w14:textId="77777777" w:rsidR="00B75036" w:rsidRPr="004D655F" w:rsidRDefault="00B75036" w:rsidP="009F09EF">
            <w:pPr>
              <w:jc w:val="both"/>
              <w:rPr>
                <w:rFonts w:ascii="GHEA Grapalat" w:hAnsi="GHEA Grapalat" w:cs="Sylfaen"/>
                <w:lang w:val="en-SE"/>
              </w:rPr>
            </w:pPr>
            <w:proofErr w:type="spellStart"/>
            <w:r w:rsidRPr="004D655F">
              <w:rPr>
                <w:rFonts w:ascii="GHEA Grapalat" w:hAnsi="GHEA Grapalat" w:cs="Sylfaen"/>
                <w:lang w:val="en-SE"/>
              </w:rPr>
              <w:t>Проведение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экспертизы</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представленных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проектов</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архитектурно-планировочным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конструктивным</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техническим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решениям</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расчетам</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включая</w:t>
            </w:r>
            <w:proofErr w:type="spellEnd"/>
            <w:r w:rsidRPr="004D655F">
              <w:rPr>
                <w:rFonts w:ascii="GHEA Grapalat" w:hAnsi="GHEA Grapalat" w:cs="Sylfaen"/>
                <w:lang w:val="en-SE"/>
              </w:rPr>
              <w:t>:</w:t>
            </w:r>
          </w:p>
          <w:p w14:paraId="6DB4649A" w14:textId="77777777" w:rsidR="00B75036" w:rsidRPr="004D655F" w:rsidRDefault="00B75036" w:rsidP="00B75036">
            <w:pPr>
              <w:numPr>
                <w:ilvl w:val="0"/>
                <w:numId w:val="42"/>
              </w:numPr>
              <w:jc w:val="both"/>
              <w:rPr>
                <w:rFonts w:ascii="GHEA Grapalat" w:hAnsi="GHEA Grapalat" w:cs="Sylfaen"/>
                <w:lang w:val="en-SE"/>
              </w:rPr>
            </w:pPr>
            <w:proofErr w:type="spellStart"/>
            <w:r w:rsidRPr="004D655F">
              <w:rPr>
                <w:rFonts w:ascii="GHEA Grapalat" w:hAnsi="GHEA Grapalat" w:cs="Sylfaen"/>
                <w:lang w:val="en-SE"/>
              </w:rPr>
              <w:t>Проверку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объемов</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строительных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работ</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представленных</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проектной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документации</w:t>
            </w:r>
            <w:proofErr w:type="spellEnd"/>
            <w:r w:rsidRPr="004D655F">
              <w:rPr>
                <w:rFonts w:ascii="GHEA Grapalat" w:hAnsi="GHEA Grapalat" w:cs="Sylfaen"/>
                <w:lang w:val="en-SE"/>
              </w:rPr>
              <w:t>.</w:t>
            </w:r>
          </w:p>
          <w:p w14:paraId="3C844DDA" w14:textId="77777777" w:rsidR="00B75036" w:rsidRPr="004D655F" w:rsidRDefault="00B75036" w:rsidP="00B75036">
            <w:pPr>
              <w:numPr>
                <w:ilvl w:val="0"/>
                <w:numId w:val="42"/>
              </w:numPr>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ходе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экспертизы</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каждого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представленного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проекта</w:t>
            </w:r>
            <w:proofErr w:type="spellEnd"/>
            <w:r w:rsidRPr="004D655F">
              <w:rPr>
                <w:rFonts w:ascii="GHEA Grapalat" w:hAnsi="GHEA Grapalat" w:cs="Sylfaen"/>
                <w:lang w:val="en-SE"/>
              </w:rPr>
              <w:t xml:space="preserve"> — </w:t>
            </w:r>
            <w:proofErr w:type="spellStart"/>
            <w:r w:rsidRPr="004D655F">
              <w:rPr>
                <w:rFonts w:ascii="GHEA Grapalat" w:hAnsi="GHEA Grapalat" w:cs="Sylfaen"/>
                <w:b/>
                <w:bCs/>
                <w:lang w:val="en-SE"/>
              </w:rPr>
              <w:t>сотрудничество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со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специалистами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Заказчика</w:t>
            </w:r>
            <w:proofErr w:type="spellEnd"/>
            <w:r w:rsidRPr="004D655F">
              <w:rPr>
                <w:rFonts w:ascii="GHEA Grapalat" w:hAnsi="GHEA Grapalat" w:cs="Sylfaen"/>
                <w:lang w:val="en-SE"/>
              </w:rPr>
              <w:t xml:space="preserve"> и </w:t>
            </w:r>
            <w:proofErr w:type="spellStart"/>
            <w:r w:rsidRPr="004D655F">
              <w:rPr>
                <w:rFonts w:ascii="GHEA Grapalat" w:hAnsi="GHEA Grapalat" w:cs="Sylfaen"/>
                <w:lang w:val="en-SE"/>
              </w:rPr>
              <w:t>предоставление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необходимой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информации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касающейся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действующих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нормативных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требований</w:t>
            </w:r>
            <w:proofErr w:type="spellEnd"/>
            <w:r w:rsidRPr="004D655F">
              <w:rPr>
                <w:rFonts w:ascii="GHEA Grapalat" w:hAnsi="GHEA Grapalat" w:cs="Sylfaen"/>
                <w:lang w:val="en-SE"/>
              </w:rPr>
              <w:t>.</w:t>
            </w:r>
          </w:p>
          <w:p w14:paraId="3AAB6FF3" w14:textId="77777777" w:rsidR="00B75036" w:rsidRPr="004D655F" w:rsidRDefault="00B75036" w:rsidP="00B75036">
            <w:pPr>
              <w:numPr>
                <w:ilvl w:val="0"/>
                <w:numId w:val="42"/>
              </w:numPr>
              <w:jc w:val="both"/>
              <w:rPr>
                <w:rFonts w:ascii="GHEA Grapalat" w:hAnsi="GHEA Grapalat" w:cs="Sylfaen"/>
                <w:lang w:val="en-SE"/>
              </w:rPr>
            </w:pPr>
            <w:proofErr w:type="spellStart"/>
            <w:r w:rsidRPr="004D655F">
              <w:rPr>
                <w:rFonts w:ascii="GHEA Grapalat" w:hAnsi="GHEA Grapalat" w:cs="Sylfaen"/>
                <w:lang w:val="en-SE"/>
              </w:rPr>
              <w:t>Обеспечение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выполнения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экспертных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работ</w:t>
            </w:r>
            <w:proofErr w:type="spellEnd"/>
            <w:r w:rsidRPr="004D655F">
              <w:rPr>
                <w:rFonts w:ascii="GHEA Grapalat" w:hAnsi="GHEA Grapalat" w:cs="Sylfaen"/>
                <w:lang w:val="en-SE"/>
              </w:rPr>
              <w:t xml:space="preserve"> </w:t>
            </w:r>
            <w:r w:rsidRPr="004D655F">
              <w:rPr>
                <w:rFonts w:ascii="GHEA Grapalat" w:hAnsi="GHEA Grapalat" w:cs="Sylfaen"/>
                <w:b/>
                <w:bCs/>
                <w:lang w:val="en-SE"/>
              </w:rPr>
              <w:t xml:space="preserve">в </w:t>
            </w:r>
            <w:proofErr w:type="spellStart"/>
            <w:r w:rsidRPr="004D655F">
              <w:rPr>
                <w:rFonts w:ascii="GHEA Grapalat" w:hAnsi="GHEA Grapalat" w:cs="Sylfaen"/>
                <w:b/>
                <w:bCs/>
                <w:lang w:val="en-SE"/>
              </w:rPr>
              <w:t>соответствии</w:t>
            </w:r>
            <w:proofErr w:type="spellEnd"/>
            <w:r w:rsidRPr="004D655F">
              <w:rPr>
                <w:rFonts w:ascii="GHEA Grapalat" w:hAnsi="GHEA Grapalat" w:cs="Sylfaen"/>
                <w:b/>
                <w:bCs/>
                <w:lang w:val="en-SE"/>
              </w:rPr>
              <w:t xml:space="preserve"> с </w:t>
            </w:r>
            <w:proofErr w:type="spellStart"/>
            <w:r w:rsidRPr="004D655F">
              <w:rPr>
                <w:rFonts w:ascii="GHEA Grapalat" w:hAnsi="GHEA Grapalat" w:cs="Sylfaen"/>
                <w:b/>
                <w:bCs/>
                <w:lang w:val="en-SE"/>
              </w:rPr>
              <w:t>графиком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согласованным</w:t>
            </w:r>
            <w:proofErr w:type="spellEnd"/>
            <w:r w:rsidRPr="004D655F">
              <w:rPr>
                <w:rFonts w:ascii="GHEA Grapalat" w:hAnsi="GHEA Grapalat" w:cs="Sylfaen"/>
                <w:b/>
                <w:bCs/>
                <w:lang w:val="en-SE"/>
              </w:rPr>
              <w:t xml:space="preserve"> с </w:t>
            </w:r>
            <w:proofErr w:type="spellStart"/>
            <w:r w:rsidRPr="004D655F">
              <w:rPr>
                <w:rFonts w:ascii="GHEA Grapalat" w:hAnsi="GHEA Grapalat" w:cs="Sylfaen"/>
                <w:b/>
                <w:bCs/>
                <w:lang w:val="en-SE"/>
              </w:rPr>
              <w:t>Заказчиком</w:t>
            </w:r>
            <w:proofErr w:type="spellEnd"/>
            <w:r w:rsidRPr="004D655F">
              <w:rPr>
                <w:rFonts w:ascii="GHEA Grapalat" w:hAnsi="GHEA Grapalat" w:cs="Sylfaen"/>
                <w:lang w:val="en-SE"/>
              </w:rPr>
              <w:t>.</w:t>
            </w:r>
          </w:p>
          <w:p w14:paraId="5DF28941" w14:textId="77777777" w:rsidR="00B75036" w:rsidRPr="004D655F" w:rsidRDefault="00B75036" w:rsidP="00B75036">
            <w:pPr>
              <w:numPr>
                <w:ilvl w:val="0"/>
                <w:numId w:val="42"/>
              </w:numPr>
              <w:jc w:val="both"/>
              <w:rPr>
                <w:rFonts w:ascii="GHEA Grapalat" w:hAnsi="GHEA Grapalat" w:cs="Sylfaen"/>
                <w:lang w:val="en-SE"/>
              </w:rPr>
            </w:pPr>
            <w:proofErr w:type="spellStart"/>
            <w:r w:rsidRPr="004D655F">
              <w:rPr>
                <w:rFonts w:ascii="GHEA Grapalat" w:hAnsi="GHEA Grapalat" w:cs="Sylfaen"/>
                <w:lang w:val="en-SE"/>
              </w:rPr>
              <w:t>Внесение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дополнений</w:t>
            </w:r>
            <w:proofErr w:type="spellEnd"/>
            <w:r w:rsidRPr="004D655F">
              <w:rPr>
                <w:rFonts w:ascii="GHEA Grapalat" w:hAnsi="GHEA Grapalat" w:cs="Sylfaen"/>
                <w:b/>
                <w:bCs/>
                <w:lang w:val="en-SE"/>
              </w:rPr>
              <w:t xml:space="preserve"> в </w:t>
            </w:r>
            <w:proofErr w:type="spellStart"/>
            <w:r w:rsidRPr="004D655F">
              <w:rPr>
                <w:rFonts w:ascii="GHEA Grapalat" w:hAnsi="GHEA Grapalat" w:cs="Sylfaen"/>
                <w:b/>
                <w:bCs/>
                <w:lang w:val="en-SE"/>
              </w:rPr>
              <w:t>представленное</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lastRenderedPageBreak/>
              <w:t>заключение</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случае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появления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новых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условий</w:t>
            </w:r>
            <w:proofErr w:type="spellEnd"/>
            <w:r w:rsidRPr="004D655F">
              <w:rPr>
                <w:rFonts w:ascii="GHEA Grapalat" w:hAnsi="GHEA Grapalat" w:cs="Sylfaen"/>
                <w:lang w:val="en-SE"/>
              </w:rPr>
              <w:t>.</w:t>
            </w:r>
          </w:p>
          <w:p w14:paraId="3C88637F" w14:textId="77777777" w:rsidR="00B75036" w:rsidRPr="004D655F" w:rsidRDefault="00B75036" w:rsidP="00B75036">
            <w:pPr>
              <w:numPr>
                <w:ilvl w:val="0"/>
                <w:numId w:val="42"/>
              </w:numPr>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случае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выявления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неточностей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или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упущений</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проектно-сметной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документации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получившей</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положительное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заключение</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процессе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строительства</w:t>
            </w:r>
            <w:proofErr w:type="spellEnd"/>
            <w:r w:rsidRPr="004D655F">
              <w:rPr>
                <w:rFonts w:ascii="GHEA Grapalat" w:hAnsi="GHEA Grapalat" w:cs="Sylfaen"/>
                <w:lang w:val="en-SE"/>
              </w:rPr>
              <w:t xml:space="preserve"> — </w:t>
            </w:r>
            <w:proofErr w:type="spellStart"/>
            <w:r w:rsidRPr="004D655F">
              <w:rPr>
                <w:rFonts w:ascii="GHEA Grapalat" w:hAnsi="GHEA Grapalat" w:cs="Sylfaen"/>
                <w:lang w:val="en-SE"/>
              </w:rPr>
              <w:t>изучение</w:t>
            </w:r>
            <w:proofErr w:type="spellEnd"/>
            <w:r w:rsidRPr="004D655F">
              <w:rPr>
                <w:rFonts w:ascii="GHEA Grapalat" w:hAnsi="GHEA Grapalat" w:cs="Sylfaen"/>
                <w:lang w:val="en-SE"/>
              </w:rPr>
              <w:t xml:space="preserve"> и </w:t>
            </w:r>
            <w:proofErr w:type="spellStart"/>
            <w:r w:rsidRPr="004D655F">
              <w:rPr>
                <w:rFonts w:ascii="GHEA Grapalat" w:hAnsi="GHEA Grapalat" w:cs="Sylfaen"/>
                <w:lang w:val="en-SE"/>
              </w:rPr>
              <w:t>предоставление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дополнительного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заключения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доработанному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или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его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отдельным</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частям</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без</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дополнительной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оплаты</w:t>
            </w:r>
            <w:proofErr w:type="spellEnd"/>
            <w:r w:rsidRPr="004D655F">
              <w:rPr>
                <w:rFonts w:ascii="GHEA Grapalat" w:hAnsi="GHEA Grapalat" w:cs="Sylfaen"/>
                <w:lang w:val="en-SE"/>
              </w:rPr>
              <w:t>.</w:t>
            </w:r>
          </w:p>
          <w:p w14:paraId="575DD3A8" w14:textId="77777777" w:rsidR="00B75036" w:rsidRPr="004D655F" w:rsidRDefault="00B75036" w:rsidP="00B75036">
            <w:pPr>
              <w:numPr>
                <w:ilvl w:val="0"/>
                <w:numId w:val="42"/>
              </w:numPr>
              <w:jc w:val="both"/>
              <w:rPr>
                <w:rFonts w:ascii="GHEA Grapalat" w:hAnsi="GHEA Grapalat" w:cs="Sylfaen"/>
                <w:lang w:val="en-SE"/>
              </w:rPr>
            </w:pPr>
            <w:r w:rsidRPr="004D655F">
              <w:rPr>
                <w:rFonts w:ascii="GHEA Grapalat" w:hAnsi="GHEA Grapalat" w:cs="Sylfaen"/>
                <w:lang w:val="en-SE"/>
              </w:rPr>
              <w:t xml:space="preserve">В </w:t>
            </w:r>
            <w:proofErr w:type="spellStart"/>
            <w:r w:rsidRPr="004D655F">
              <w:rPr>
                <w:rFonts w:ascii="GHEA Grapalat" w:hAnsi="GHEA Grapalat" w:cs="Sylfaen"/>
                <w:lang w:val="en-SE"/>
              </w:rPr>
              <w:t>случае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возникновения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новых</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обстоятельств</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процессе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строительства</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требующих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внесения</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дополнений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или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изменений</w:t>
            </w:r>
            <w:proofErr w:type="spellEnd"/>
            <w:r w:rsidRPr="004D655F">
              <w:rPr>
                <w:rFonts w:ascii="GHEA Grapalat" w:hAnsi="GHEA Grapalat" w:cs="Sylfaen"/>
                <w:lang w:val="en-SE"/>
              </w:rPr>
              <w:t xml:space="preserve"> в </w:t>
            </w:r>
            <w:proofErr w:type="spellStart"/>
            <w:r w:rsidRPr="004D655F">
              <w:rPr>
                <w:rFonts w:ascii="GHEA Grapalat" w:hAnsi="GHEA Grapalat" w:cs="Sylfaen"/>
                <w:lang w:val="en-SE"/>
              </w:rPr>
              <w:t>проектно-сметную</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документацию</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получившую</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положительное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экспертное</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заключение</w:t>
            </w:r>
            <w:proofErr w:type="spellEnd"/>
            <w:r w:rsidRPr="004D655F">
              <w:rPr>
                <w:rFonts w:ascii="GHEA Grapalat" w:hAnsi="GHEA Grapalat" w:cs="Sylfaen"/>
                <w:lang w:val="en-SE"/>
              </w:rPr>
              <w:t xml:space="preserve"> — </w:t>
            </w:r>
            <w:proofErr w:type="spellStart"/>
            <w:r w:rsidRPr="004D655F">
              <w:rPr>
                <w:rFonts w:ascii="GHEA Grapalat" w:hAnsi="GHEA Grapalat" w:cs="Sylfaen"/>
                <w:lang w:val="en-SE"/>
              </w:rPr>
              <w:t>изучение</w:t>
            </w:r>
            <w:proofErr w:type="spellEnd"/>
            <w:r w:rsidRPr="004D655F">
              <w:rPr>
                <w:rFonts w:ascii="GHEA Grapalat" w:hAnsi="GHEA Grapalat" w:cs="Sylfaen"/>
                <w:lang w:val="en-SE"/>
              </w:rPr>
              <w:t xml:space="preserve"> и </w:t>
            </w:r>
            <w:proofErr w:type="spellStart"/>
            <w:r w:rsidRPr="004D655F">
              <w:rPr>
                <w:rFonts w:ascii="GHEA Grapalat" w:hAnsi="GHEA Grapalat" w:cs="Sylfaen"/>
                <w:lang w:val="en-SE"/>
              </w:rPr>
              <w:t>предоставление</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дополнительного</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заключения</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доработанному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проекту</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или</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его</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отдельным</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частям</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без</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дополнительной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оплаты</w:t>
            </w:r>
            <w:proofErr w:type="spellEnd"/>
            <w:r w:rsidRPr="004D655F">
              <w:rPr>
                <w:rFonts w:ascii="GHEA Grapalat" w:hAnsi="GHEA Grapalat" w:cs="Sylfaen"/>
                <w:lang w:val="en-SE"/>
              </w:rPr>
              <w:t>.</w:t>
            </w:r>
          </w:p>
          <w:p w14:paraId="458DA9AD" w14:textId="77777777" w:rsidR="00B75036" w:rsidRPr="000F728F" w:rsidRDefault="00B75036" w:rsidP="009F09EF">
            <w:pPr>
              <w:tabs>
                <w:tab w:val="left" w:pos="270"/>
              </w:tabs>
              <w:ind w:left="270"/>
              <w:contextualSpacing/>
              <w:jc w:val="both"/>
              <w:rPr>
                <w:rFonts w:ascii="GHEA Grapalat" w:hAnsi="GHEA Grapalat" w:cs="Sylfaen"/>
                <w:lang w:val="hy-AM"/>
              </w:rPr>
            </w:pPr>
          </w:p>
        </w:tc>
      </w:tr>
      <w:tr w:rsidR="00B75036" w:rsidRPr="00366C61" w14:paraId="3269F16A" w14:textId="77777777" w:rsidTr="00B75036">
        <w:trPr>
          <w:trHeight w:val="2005"/>
        </w:trPr>
        <w:tc>
          <w:tcPr>
            <w:tcW w:w="336" w:type="pct"/>
          </w:tcPr>
          <w:p w14:paraId="00698A17" w14:textId="77777777" w:rsidR="00B75036" w:rsidRPr="000F728F" w:rsidRDefault="00B75036" w:rsidP="009F09EF">
            <w:pPr>
              <w:jc w:val="center"/>
              <w:rPr>
                <w:rFonts w:ascii="GHEA Grapalat" w:hAnsi="GHEA Grapalat" w:cs="Sylfaen"/>
                <w:highlight w:val="yellow"/>
                <w:lang w:val="hy-AM"/>
              </w:rPr>
            </w:pPr>
            <w:r w:rsidRPr="007B5F52">
              <w:rPr>
                <w:rFonts w:ascii="GHEA Grapalat" w:hAnsi="GHEA Grapalat" w:cs="Sylfaen"/>
                <w:lang w:val="hy-AM"/>
              </w:rPr>
              <w:lastRenderedPageBreak/>
              <w:t>3</w:t>
            </w:r>
          </w:p>
        </w:tc>
        <w:tc>
          <w:tcPr>
            <w:tcW w:w="1520" w:type="pct"/>
          </w:tcPr>
          <w:p w14:paraId="6BE34D99" w14:textId="77777777" w:rsidR="00B75036" w:rsidRPr="000F728F" w:rsidRDefault="00B75036" w:rsidP="009F09EF">
            <w:pPr>
              <w:shd w:val="clear" w:color="auto" w:fill="FFFFFF"/>
              <w:ind w:firstLine="269"/>
              <w:jc w:val="both"/>
              <w:rPr>
                <w:rFonts w:ascii="GHEA Grapalat" w:hAnsi="GHEA Grapalat" w:cs="Sylfaen"/>
                <w:lang w:val="hy-AM"/>
              </w:rPr>
            </w:pPr>
            <w:r w:rsidRPr="000F728F">
              <w:rPr>
                <w:rFonts w:ascii="GHEA Grapalat" w:hAnsi="GHEA Grapalat" w:cs="Sylfaen"/>
                <w:lang w:val="hy-AM"/>
              </w:rPr>
              <w:t>Отчет о работе консультанта и порядок приемки работ</w:t>
            </w:r>
          </w:p>
        </w:tc>
        <w:tc>
          <w:tcPr>
            <w:tcW w:w="3144" w:type="pct"/>
          </w:tcPr>
          <w:p w14:paraId="0A24DE19" w14:textId="77777777" w:rsidR="00B75036" w:rsidRPr="004D655F" w:rsidRDefault="00B75036" w:rsidP="009F09EF">
            <w:pPr>
              <w:jc w:val="both"/>
              <w:rPr>
                <w:rFonts w:ascii="GHEA Grapalat" w:hAnsi="GHEA Grapalat" w:cs="Sylfaen"/>
                <w:lang w:val="en-SE"/>
              </w:rPr>
            </w:pPr>
            <w:r w:rsidRPr="000F728F">
              <w:rPr>
                <w:rFonts w:ascii="GHEA Grapalat" w:hAnsi="GHEA Grapalat" w:cs="Sylfaen"/>
              </w:rPr>
              <w:t xml:space="preserve">Срок выполнения работ устанавливается </w:t>
            </w:r>
            <w:r w:rsidRPr="000F728F">
              <w:rPr>
                <w:rFonts w:ascii="GHEA Grapalat" w:hAnsi="GHEA Grapalat" w:cs="Sylfaen"/>
                <w:b/>
                <w:bCs/>
              </w:rPr>
              <w:t>15 рабочих дней</w:t>
            </w:r>
            <w:r w:rsidRPr="000F728F">
              <w:rPr>
                <w:rFonts w:ascii="GHEA Grapalat" w:hAnsi="GHEA Grapalat" w:cs="Sylfaen"/>
              </w:rPr>
              <w:t>.</w:t>
            </w:r>
            <w:r w:rsidRPr="000F728F">
              <w:rPr>
                <w:rFonts w:ascii="GHEA Grapalat" w:hAnsi="GHEA Grapalat" w:cs="Sylfaen"/>
              </w:rPr>
              <w:br/>
            </w:r>
            <w:proofErr w:type="spellStart"/>
            <w:r w:rsidRPr="004D655F">
              <w:rPr>
                <w:rFonts w:ascii="GHEA Grapalat" w:hAnsi="GHEA Grapalat" w:cs="Sylfaen"/>
                <w:b/>
                <w:bCs/>
                <w:lang w:val="en-SE"/>
              </w:rPr>
              <w:t>Организация</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должна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представить</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Заказчику</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экспертное</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заключение</w:t>
            </w:r>
            <w:proofErr w:type="spellEnd"/>
            <w:r w:rsidRPr="004D655F">
              <w:rPr>
                <w:rFonts w:ascii="GHEA Grapalat" w:hAnsi="GHEA Grapalat" w:cs="Sylfaen"/>
                <w:lang w:val="en-SE"/>
              </w:rPr>
              <w:t xml:space="preserve"> в </w:t>
            </w:r>
            <w:proofErr w:type="spellStart"/>
            <w:r w:rsidRPr="004D655F">
              <w:rPr>
                <w:rFonts w:ascii="GHEA Grapalat" w:hAnsi="GHEA Grapalat" w:cs="Sylfaen"/>
                <w:b/>
                <w:bCs/>
                <w:lang w:val="en-SE"/>
              </w:rPr>
              <w:t>двух</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экземплярах</w:t>
            </w:r>
            <w:proofErr w:type="spellEnd"/>
            <w:r w:rsidRPr="004D655F">
              <w:rPr>
                <w:rFonts w:ascii="GHEA Grapalat" w:hAnsi="GHEA Grapalat" w:cs="Sylfaen"/>
                <w:lang w:val="en-SE"/>
              </w:rPr>
              <w:t xml:space="preserve">, </w:t>
            </w:r>
            <w:proofErr w:type="spellStart"/>
            <w:r w:rsidRPr="004D655F">
              <w:rPr>
                <w:rFonts w:ascii="GHEA Grapalat" w:hAnsi="GHEA Grapalat" w:cs="Sylfaen"/>
                <w:lang w:val="en-SE"/>
              </w:rPr>
              <w:t>оформленных</w:t>
            </w:r>
            <w:proofErr w:type="spellEnd"/>
            <w:r w:rsidRPr="004D655F">
              <w:rPr>
                <w:rFonts w:ascii="GHEA Grapalat" w:hAnsi="GHEA Grapalat" w:cs="Sylfaen"/>
                <w:lang w:val="en-SE"/>
              </w:rPr>
              <w:t xml:space="preserve"> и </w:t>
            </w:r>
            <w:proofErr w:type="spellStart"/>
            <w:r w:rsidRPr="004D655F">
              <w:rPr>
                <w:rFonts w:ascii="GHEA Grapalat" w:hAnsi="GHEA Grapalat" w:cs="Sylfaen"/>
                <w:lang w:val="en-SE"/>
              </w:rPr>
              <w:t>составленных</w:t>
            </w:r>
            <w:proofErr w:type="spellEnd"/>
            <w:r w:rsidRPr="004D655F">
              <w:rPr>
                <w:rFonts w:ascii="GHEA Grapalat" w:hAnsi="GHEA Grapalat" w:cs="Sylfaen"/>
                <w:lang w:val="en-SE"/>
              </w:rPr>
              <w:t xml:space="preserve"> </w:t>
            </w:r>
            <w:r w:rsidRPr="004D655F">
              <w:rPr>
                <w:rFonts w:ascii="GHEA Grapalat" w:hAnsi="GHEA Grapalat" w:cs="Sylfaen"/>
                <w:b/>
                <w:bCs/>
                <w:lang w:val="en-SE"/>
              </w:rPr>
              <w:t xml:space="preserve">в </w:t>
            </w:r>
            <w:proofErr w:type="spellStart"/>
            <w:r w:rsidRPr="004D655F">
              <w:rPr>
                <w:rFonts w:ascii="GHEA Grapalat" w:hAnsi="GHEA Grapalat" w:cs="Sylfaen"/>
                <w:b/>
                <w:bCs/>
                <w:lang w:val="en-SE"/>
              </w:rPr>
              <w:t>соответствии</w:t>
            </w:r>
            <w:proofErr w:type="spellEnd"/>
            <w:r w:rsidRPr="004D655F">
              <w:rPr>
                <w:rFonts w:ascii="GHEA Grapalat" w:hAnsi="GHEA Grapalat" w:cs="Sylfaen"/>
                <w:b/>
                <w:bCs/>
                <w:lang w:val="en-SE"/>
              </w:rPr>
              <w:t xml:space="preserve"> с </w:t>
            </w:r>
            <w:proofErr w:type="spellStart"/>
            <w:r w:rsidRPr="004D655F">
              <w:rPr>
                <w:rFonts w:ascii="GHEA Grapalat" w:hAnsi="GHEA Grapalat" w:cs="Sylfaen"/>
                <w:b/>
                <w:bCs/>
                <w:lang w:val="en-SE"/>
              </w:rPr>
              <w:t>действующими</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нормами</w:t>
            </w:r>
            <w:proofErr w:type="spellEnd"/>
            <w:r w:rsidRPr="004D655F">
              <w:rPr>
                <w:rFonts w:ascii="GHEA Grapalat" w:hAnsi="GHEA Grapalat" w:cs="Sylfaen"/>
                <w:lang w:val="en-SE"/>
              </w:rPr>
              <w:t xml:space="preserve">, </w:t>
            </w:r>
            <w:proofErr w:type="spellStart"/>
            <w:r w:rsidRPr="004D655F">
              <w:rPr>
                <w:rFonts w:ascii="GHEA Grapalat" w:hAnsi="GHEA Grapalat" w:cs="Sylfaen"/>
                <w:b/>
                <w:bCs/>
                <w:lang w:val="en-SE"/>
              </w:rPr>
              <w:t>на</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армянском</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языке</w:t>
            </w:r>
            <w:proofErr w:type="spellEnd"/>
            <w:r w:rsidRPr="004D655F">
              <w:rPr>
                <w:rFonts w:ascii="GHEA Grapalat" w:hAnsi="GHEA Grapalat" w:cs="Sylfaen"/>
                <w:lang w:val="en-SE"/>
              </w:rPr>
              <w:t xml:space="preserve">, в </w:t>
            </w:r>
            <w:proofErr w:type="spellStart"/>
            <w:r w:rsidRPr="004D655F">
              <w:rPr>
                <w:rFonts w:ascii="GHEA Grapalat" w:hAnsi="GHEA Grapalat" w:cs="Sylfaen"/>
                <w:b/>
                <w:bCs/>
                <w:lang w:val="en-SE"/>
              </w:rPr>
              <w:t>электронной</w:t>
            </w:r>
            <w:proofErr w:type="spellEnd"/>
            <w:r w:rsidRPr="004D655F">
              <w:rPr>
                <w:rFonts w:ascii="GHEA Grapalat" w:hAnsi="GHEA Grapalat" w:cs="Sylfaen"/>
                <w:b/>
                <w:bCs/>
                <w:lang w:val="en-SE"/>
              </w:rPr>
              <w:t xml:space="preserve"> и </w:t>
            </w:r>
            <w:proofErr w:type="spellStart"/>
            <w:r w:rsidRPr="004D655F">
              <w:rPr>
                <w:rFonts w:ascii="GHEA Grapalat" w:hAnsi="GHEA Grapalat" w:cs="Sylfaen"/>
                <w:b/>
                <w:bCs/>
                <w:lang w:val="en-SE"/>
              </w:rPr>
              <w:t>бумажной</w:t>
            </w:r>
            <w:proofErr w:type="spellEnd"/>
            <w:r w:rsidRPr="004D655F">
              <w:rPr>
                <w:rFonts w:ascii="GHEA Grapalat" w:hAnsi="GHEA Grapalat" w:cs="Sylfaen"/>
                <w:b/>
                <w:bCs/>
                <w:lang w:val="en-SE"/>
              </w:rPr>
              <w:t xml:space="preserve"> </w:t>
            </w:r>
            <w:proofErr w:type="spellStart"/>
            <w:r w:rsidRPr="004D655F">
              <w:rPr>
                <w:rFonts w:ascii="GHEA Grapalat" w:hAnsi="GHEA Grapalat" w:cs="Sylfaen"/>
                <w:b/>
                <w:bCs/>
                <w:lang w:val="en-SE"/>
              </w:rPr>
              <w:t>версиях</w:t>
            </w:r>
            <w:proofErr w:type="spellEnd"/>
            <w:r w:rsidRPr="004D655F">
              <w:rPr>
                <w:rFonts w:ascii="GHEA Grapalat" w:hAnsi="GHEA Grapalat" w:cs="Sylfaen"/>
                <w:lang w:val="en-SE"/>
              </w:rPr>
              <w:t>.</w:t>
            </w:r>
          </w:p>
          <w:p w14:paraId="43691C28" w14:textId="77777777" w:rsidR="00B75036" w:rsidRPr="000F728F" w:rsidRDefault="00B75036" w:rsidP="009F09EF">
            <w:pPr>
              <w:jc w:val="both"/>
              <w:rPr>
                <w:rFonts w:ascii="GHEA Grapalat" w:hAnsi="GHEA Grapalat" w:cs="Sylfaen"/>
                <w:lang w:val="hy-AM"/>
              </w:rPr>
            </w:pPr>
          </w:p>
        </w:tc>
      </w:tr>
    </w:tbl>
    <w:p w14:paraId="2B99A29C" w14:textId="77777777" w:rsidR="00B75036" w:rsidRPr="00B75036" w:rsidRDefault="00B75036" w:rsidP="00081D7E">
      <w:pPr>
        <w:widowControl w:val="0"/>
        <w:spacing w:after="160" w:line="360" w:lineRule="auto"/>
        <w:jc w:val="center"/>
        <w:rPr>
          <w:rFonts w:ascii="GHEA Grapalat" w:hAnsi="GHEA Grapalat"/>
          <w:b/>
          <w:i/>
        </w:rPr>
      </w:pPr>
    </w:p>
    <w:p w14:paraId="62843ED5" w14:textId="77777777" w:rsidR="00081D7E" w:rsidRPr="00CD13F3" w:rsidRDefault="00081D7E" w:rsidP="00081D7E">
      <w:pPr>
        <w:widowControl w:val="0"/>
        <w:spacing w:after="160" w:line="360" w:lineRule="auto"/>
        <w:jc w:val="center"/>
        <w:rPr>
          <w:rFonts w:ascii="GHEA Grapalat" w:hAnsi="GHEA Grapalat"/>
          <w:b/>
          <w:i/>
        </w:rPr>
      </w:pPr>
    </w:p>
    <w:p w14:paraId="2C08819C" w14:textId="77777777" w:rsidR="00081D7E" w:rsidRPr="00CD13F3" w:rsidRDefault="00081D7E" w:rsidP="00081D7E">
      <w:pPr>
        <w:widowControl w:val="0"/>
        <w:spacing w:after="160" w:line="360" w:lineRule="auto"/>
        <w:jc w:val="center"/>
        <w:rPr>
          <w:rFonts w:ascii="GHEA Grapalat" w:hAnsi="GHEA Grapalat"/>
        </w:rPr>
      </w:pPr>
    </w:p>
    <w:p w14:paraId="5D610108" w14:textId="77777777" w:rsidR="00081D7E" w:rsidRPr="00CD13F3" w:rsidRDefault="00081D7E" w:rsidP="00081D7E">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081D7E" w:rsidRPr="00AD29CE" w14:paraId="4F0B480D" w14:textId="77777777" w:rsidTr="006063AF">
        <w:trPr>
          <w:jc w:val="center"/>
        </w:trPr>
        <w:tc>
          <w:tcPr>
            <w:tcW w:w="4536" w:type="dxa"/>
          </w:tcPr>
          <w:p w14:paraId="6D71750F" w14:textId="77777777" w:rsidR="00081D7E" w:rsidRPr="00AD29CE" w:rsidRDefault="00081D7E" w:rsidP="006063AF">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4A4A288" w14:textId="77777777" w:rsidR="00081D7E" w:rsidRPr="00E40AC8" w:rsidRDefault="00081D7E" w:rsidP="006063AF">
            <w:pPr>
              <w:widowControl w:val="0"/>
              <w:jc w:val="center"/>
              <w:rPr>
                <w:rFonts w:ascii="GHEA Grapalat" w:hAnsi="GHEA Grapalat"/>
                <w:lang w:val="en-US"/>
              </w:rPr>
            </w:pPr>
            <w:r>
              <w:rPr>
                <w:rFonts w:ascii="GHEA Grapalat" w:hAnsi="GHEA Grapalat"/>
                <w:lang w:val="en-US"/>
              </w:rPr>
              <w:t>___________________________</w:t>
            </w:r>
          </w:p>
          <w:p w14:paraId="2AFC0C68" w14:textId="77777777" w:rsidR="00081D7E" w:rsidRPr="00E40AC8" w:rsidRDefault="00081D7E" w:rsidP="006063AF">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274B2D2" w14:textId="77777777" w:rsidR="00081D7E" w:rsidRPr="00AD29CE" w:rsidRDefault="00081D7E" w:rsidP="006063AF">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1FCEF3D" w14:textId="77777777" w:rsidR="00081D7E" w:rsidRPr="00AD29CE" w:rsidRDefault="00081D7E" w:rsidP="006063AF">
            <w:pPr>
              <w:widowControl w:val="0"/>
              <w:spacing w:after="160" w:line="360" w:lineRule="auto"/>
              <w:jc w:val="center"/>
              <w:rPr>
                <w:rFonts w:ascii="GHEA Grapalat" w:hAnsi="GHEA Grapalat"/>
              </w:rPr>
            </w:pPr>
          </w:p>
        </w:tc>
        <w:tc>
          <w:tcPr>
            <w:tcW w:w="4343" w:type="dxa"/>
          </w:tcPr>
          <w:p w14:paraId="0F72E5E8" w14:textId="77777777" w:rsidR="00081D7E" w:rsidRPr="00AD29CE" w:rsidRDefault="00081D7E" w:rsidP="006063AF">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5EABABD" w14:textId="77777777" w:rsidR="00081D7E" w:rsidRPr="00E40AC8" w:rsidRDefault="00081D7E" w:rsidP="006063AF">
            <w:pPr>
              <w:widowControl w:val="0"/>
              <w:jc w:val="center"/>
              <w:rPr>
                <w:rFonts w:ascii="GHEA Grapalat" w:hAnsi="GHEA Grapalat"/>
                <w:lang w:val="en-US"/>
              </w:rPr>
            </w:pPr>
            <w:r>
              <w:rPr>
                <w:rFonts w:ascii="GHEA Grapalat" w:hAnsi="GHEA Grapalat"/>
                <w:lang w:val="en-US"/>
              </w:rPr>
              <w:t>__________________________</w:t>
            </w:r>
          </w:p>
          <w:p w14:paraId="590ACD1C" w14:textId="77777777" w:rsidR="00081D7E" w:rsidRPr="00E40AC8" w:rsidRDefault="00081D7E" w:rsidP="006063AF">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E6B8CF5" w14:textId="77777777" w:rsidR="00081D7E" w:rsidRPr="00AD29CE" w:rsidRDefault="00081D7E" w:rsidP="006063AF">
            <w:pPr>
              <w:widowControl w:val="0"/>
              <w:spacing w:after="160" w:line="360" w:lineRule="auto"/>
              <w:jc w:val="center"/>
              <w:rPr>
                <w:rFonts w:ascii="GHEA Grapalat" w:hAnsi="GHEA Grapalat"/>
              </w:rPr>
            </w:pPr>
            <w:r w:rsidRPr="00AD29CE">
              <w:rPr>
                <w:rFonts w:ascii="GHEA Grapalat" w:hAnsi="GHEA Grapalat"/>
              </w:rPr>
              <w:t>М. П.</w:t>
            </w:r>
          </w:p>
        </w:tc>
      </w:tr>
    </w:tbl>
    <w:p w14:paraId="7ED80BA3" w14:textId="77777777" w:rsidR="00081D7E" w:rsidRPr="00AD29CE" w:rsidRDefault="00081D7E" w:rsidP="00081D7E">
      <w:pPr>
        <w:widowControl w:val="0"/>
        <w:spacing w:after="160" w:line="360" w:lineRule="auto"/>
        <w:jc w:val="center"/>
        <w:rPr>
          <w:rFonts w:ascii="GHEA Grapalat" w:hAnsi="GHEA Grapalat"/>
        </w:rPr>
      </w:pPr>
      <w:r w:rsidRPr="00AD29CE">
        <w:rPr>
          <w:rFonts w:ascii="GHEA Grapalat" w:hAnsi="GHEA Grapalat"/>
        </w:rPr>
        <w:br w:type="page"/>
      </w:r>
    </w:p>
    <w:p w14:paraId="3A67E583" w14:textId="77777777" w:rsidR="00081D7E" w:rsidRPr="00081D7E" w:rsidRDefault="00081D7E" w:rsidP="003B2F27">
      <w:pPr>
        <w:widowControl w:val="0"/>
        <w:spacing w:after="160" w:line="360" w:lineRule="auto"/>
        <w:jc w:val="center"/>
        <w:rPr>
          <w:rFonts w:ascii="GHEA Grapalat" w:hAnsi="GHEA Grapalat"/>
          <w:lang w:val="hy-AM"/>
        </w:rPr>
      </w:pPr>
    </w:p>
    <w:p w14:paraId="174199D1"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75BC0663" w14:textId="1263AE59" w:rsidR="00A76515" w:rsidRDefault="003B2F27" w:rsidP="003B2F27">
      <w:pPr>
        <w:widowControl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4610FA">
        <w:rPr>
          <w:rFonts w:ascii="GHEA Grapalat" w:hAnsi="GHEA Grapalat"/>
          <w:b/>
          <w:i/>
        </w:rPr>
        <w:t>HFF-GH-NPTcDzB -2025/4</w:t>
      </w:r>
    </w:p>
    <w:p w14:paraId="4AB6948F" w14:textId="0E11F2AA" w:rsidR="003B2F27" w:rsidRPr="00AD29CE" w:rsidRDefault="003B2F27" w:rsidP="003B2F27">
      <w:pPr>
        <w:widowControl w:val="0"/>
        <w:spacing w:after="160" w:line="360" w:lineRule="auto"/>
        <w:jc w:val="right"/>
        <w:rPr>
          <w:rFonts w:ascii="GHEA Grapalat" w:hAnsi="GHEA Grapala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596DFD2D"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6B968F45" w14:textId="77777777" w:rsidR="003B2F27" w:rsidRPr="00CD13F3" w:rsidRDefault="003B2F27" w:rsidP="003B2F27">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8"/>
        <w:t>*</w:t>
      </w:r>
    </w:p>
    <w:p w14:paraId="0A0347CD"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2BABE767" w14:textId="77777777" w:rsidTr="005B7138">
        <w:trPr>
          <w:trHeight w:val="363"/>
          <w:jc w:val="center"/>
        </w:trPr>
        <w:tc>
          <w:tcPr>
            <w:tcW w:w="11627" w:type="dxa"/>
            <w:gridSpan w:val="16"/>
          </w:tcPr>
          <w:p w14:paraId="3AE62F2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28C4C5EA" w14:textId="77777777" w:rsidTr="005B7138">
        <w:trPr>
          <w:trHeight w:val="1781"/>
          <w:jc w:val="center"/>
        </w:trPr>
        <w:tc>
          <w:tcPr>
            <w:tcW w:w="1006" w:type="dxa"/>
            <w:vAlign w:val="center"/>
          </w:tcPr>
          <w:p w14:paraId="7CD9140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2EE29143"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4EB71B6"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77619B4"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9"/>
              <w:t>**</w:t>
            </w:r>
          </w:p>
        </w:tc>
      </w:tr>
      <w:tr w:rsidR="003B2F27" w:rsidRPr="00F412AC" w14:paraId="0EDC3270" w14:textId="77777777" w:rsidTr="005B7138">
        <w:trPr>
          <w:trHeight w:val="742"/>
          <w:jc w:val="center"/>
        </w:trPr>
        <w:tc>
          <w:tcPr>
            <w:tcW w:w="1006" w:type="dxa"/>
          </w:tcPr>
          <w:p w14:paraId="1FE96C57" w14:textId="77777777" w:rsidR="003B2F27" w:rsidRPr="00F412AC" w:rsidRDefault="003B2F27" w:rsidP="005B7138">
            <w:pPr>
              <w:widowControl w:val="0"/>
              <w:spacing w:after="120"/>
              <w:jc w:val="center"/>
              <w:rPr>
                <w:rFonts w:ascii="GHEA Grapalat" w:hAnsi="GHEA Grapalat"/>
                <w:sz w:val="16"/>
              </w:rPr>
            </w:pPr>
          </w:p>
        </w:tc>
        <w:tc>
          <w:tcPr>
            <w:tcW w:w="1212" w:type="dxa"/>
          </w:tcPr>
          <w:p w14:paraId="58EE0046" w14:textId="77777777" w:rsidR="003B2F27" w:rsidRPr="00F412AC" w:rsidRDefault="003B2F27" w:rsidP="005B7138">
            <w:pPr>
              <w:widowControl w:val="0"/>
              <w:spacing w:after="120"/>
              <w:jc w:val="center"/>
              <w:rPr>
                <w:rFonts w:ascii="GHEA Grapalat" w:hAnsi="GHEA Grapalat"/>
                <w:sz w:val="16"/>
              </w:rPr>
            </w:pPr>
          </w:p>
        </w:tc>
        <w:tc>
          <w:tcPr>
            <w:tcW w:w="843" w:type="dxa"/>
          </w:tcPr>
          <w:p w14:paraId="3D8D5FE3"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73A454DD"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258947B"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1B44DF45"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C361078"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01229122"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2626680C"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A724BA9"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7DCD5351"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49024678"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77564B5F"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44967D4A"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5C514A6F"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35A17A4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A76515" w:rsidRPr="00F412AC" w14:paraId="5F6C4300" w14:textId="77777777" w:rsidTr="00A76515">
        <w:trPr>
          <w:cantSplit/>
          <w:trHeight w:val="1134"/>
          <w:jc w:val="center"/>
        </w:trPr>
        <w:tc>
          <w:tcPr>
            <w:tcW w:w="1006" w:type="dxa"/>
          </w:tcPr>
          <w:p w14:paraId="30879ADA" w14:textId="7EDA4DE7" w:rsidR="00A76515" w:rsidRPr="00F412AC" w:rsidRDefault="00A76515" w:rsidP="00A76515">
            <w:pPr>
              <w:widowControl w:val="0"/>
              <w:spacing w:after="120"/>
              <w:jc w:val="center"/>
              <w:rPr>
                <w:rFonts w:ascii="GHEA Grapalat" w:hAnsi="GHEA Grapalat"/>
                <w:sz w:val="16"/>
              </w:rPr>
            </w:pPr>
            <w:r>
              <w:rPr>
                <w:rFonts w:ascii="GHEA Grapalat" w:hAnsi="GHEA Grapalat"/>
                <w:sz w:val="16"/>
              </w:rPr>
              <w:t>1</w:t>
            </w:r>
          </w:p>
        </w:tc>
        <w:tc>
          <w:tcPr>
            <w:tcW w:w="1212" w:type="dxa"/>
            <w:vAlign w:val="center"/>
          </w:tcPr>
          <w:p w14:paraId="5D4C5E75" w14:textId="1EDE6BF3" w:rsidR="00A76515" w:rsidRPr="00F412AC" w:rsidRDefault="00A76515" w:rsidP="00A76515">
            <w:pPr>
              <w:widowControl w:val="0"/>
              <w:spacing w:after="120"/>
              <w:jc w:val="center"/>
              <w:rPr>
                <w:rFonts w:ascii="GHEA Grapalat" w:hAnsi="GHEA Grapalat"/>
                <w:sz w:val="16"/>
              </w:rPr>
            </w:pPr>
            <w:r>
              <w:rPr>
                <w:rFonts w:ascii="GHEA Grapalat" w:hAnsi="GHEA Grapalat"/>
                <w:sz w:val="18"/>
                <w:szCs w:val="18"/>
                <w:lang w:val="hy-AM"/>
              </w:rPr>
              <w:t>50531140</w:t>
            </w:r>
            <w:r w:rsidR="00F67C0F">
              <w:rPr>
                <w:rFonts w:ascii="GHEA Grapalat" w:hAnsi="GHEA Grapalat"/>
                <w:sz w:val="18"/>
                <w:szCs w:val="18"/>
                <w:lang w:val="hy-AM"/>
              </w:rPr>
              <w:t>/01</w:t>
            </w:r>
          </w:p>
        </w:tc>
        <w:tc>
          <w:tcPr>
            <w:tcW w:w="843" w:type="dxa"/>
            <w:vAlign w:val="center"/>
          </w:tcPr>
          <w:p w14:paraId="55D0905C" w14:textId="4FFA2C91" w:rsidR="00A76515" w:rsidRPr="00F412AC" w:rsidRDefault="00A76515" w:rsidP="00A76515">
            <w:pPr>
              <w:widowControl w:val="0"/>
              <w:spacing w:after="120"/>
              <w:jc w:val="center"/>
              <w:rPr>
                <w:rFonts w:ascii="GHEA Grapalat" w:hAnsi="GHEA Grapalat"/>
                <w:sz w:val="16"/>
              </w:rPr>
            </w:pPr>
            <w:r>
              <w:rPr>
                <w:rFonts w:ascii="GHEA Grapalat" w:hAnsi="GHEA Grapalat"/>
                <w:lang w:val="hy-AM"/>
              </w:rPr>
              <w:t>Экспертиза проектно-сметной документации</w:t>
            </w:r>
          </w:p>
        </w:tc>
        <w:tc>
          <w:tcPr>
            <w:tcW w:w="682" w:type="dxa"/>
            <w:textDirection w:val="btLr"/>
          </w:tcPr>
          <w:p w14:paraId="3D3EFBCE" w14:textId="6CC17067" w:rsidR="00A76515" w:rsidRPr="00F412AC" w:rsidRDefault="00A76515" w:rsidP="00A76515">
            <w:pPr>
              <w:widowControl w:val="0"/>
              <w:spacing w:after="120"/>
              <w:jc w:val="center"/>
              <w:rPr>
                <w:rFonts w:ascii="GHEA Grapalat" w:hAnsi="GHEA Grapalat"/>
                <w:sz w:val="16"/>
              </w:rPr>
            </w:pPr>
            <w:r>
              <w:rPr>
                <w:rFonts w:ascii="GHEA Grapalat" w:hAnsi="GHEA Grapalat" w:cs="Arial"/>
                <w:i/>
                <w:sz w:val="18"/>
                <w:szCs w:val="18"/>
                <w:u w:val="single"/>
                <w:lang w:val="hy-AM"/>
              </w:rPr>
              <w:t>%....</w:t>
            </w:r>
          </w:p>
        </w:tc>
        <w:tc>
          <w:tcPr>
            <w:tcW w:w="813" w:type="dxa"/>
            <w:textDirection w:val="btLr"/>
          </w:tcPr>
          <w:p w14:paraId="344ED445" w14:textId="70C045B7" w:rsidR="00A76515" w:rsidRPr="00F412AC" w:rsidRDefault="00A76515" w:rsidP="00A76515">
            <w:pPr>
              <w:widowControl w:val="0"/>
              <w:spacing w:after="120"/>
              <w:jc w:val="center"/>
              <w:rPr>
                <w:rFonts w:ascii="GHEA Grapalat" w:hAnsi="GHEA Grapalat"/>
                <w:sz w:val="16"/>
              </w:rPr>
            </w:pPr>
            <w:r>
              <w:rPr>
                <w:rFonts w:ascii="GHEA Grapalat" w:hAnsi="GHEA Grapalat" w:cs="Arial"/>
                <w:i/>
                <w:sz w:val="18"/>
                <w:szCs w:val="18"/>
                <w:u w:val="single"/>
                <w:lang w:val="hy-AM"/>
              </w:rPr>
              <w:t>%....</w:t>
            </w:r>
          </w:p>
        </w:tc>
        <w:tc>
          <w:tcPr>
            <w:tcW w:w="563" w:type="dxa"/>
            <w:textDirection w:val="btLr"/>
          </w:tcPr>
          <w:p w14:paraId="4F322B04" w14:textId="6C3BA61C"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81" w:type="dxa"/>
            <w:textDirection w:val="btLr"/>
          </w:tcPr>
          <w:p w14:paraId="52A90B06" w14:textId="5C8E502B"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582" w:type="dxa"/>
            <w:textDirection w:val="btLr"/>
          </w:tcPr>
          <w:p w14:paraId="3A18C577" w14:textId="3E76885B"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566" w:type="dxa"/>
            <w:textDirection w:val="btLr"/>
          </w:tcPr>
          <w:p w14:paraId="635C295D" w14:textId="64762257"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01" w:type="dxa"/>
            <w:textDirection w:val="btLr"/>
          </w:tcPr>
          <w:p w14:paraId="61ABCB65" w14:textId="45C679E6" w:rsidR="00A76515" w:rsidRPr="00F412AC" w:rsidRDefault="00A76515"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11" w:type="dxa"/>
            <w:textDirection w:val="btLr"/>
          </w:tcPr>
          <w:p w14:paraId="16A6D023" w14:textId="185CC3CA" w:rsidR="00A76515" w:rsidRPr="00F412AC" w:rsidRDefault="00A76515" w:rsidP="00A76515">
            <w:pPr>
              <w:widowControl w:val="0"/>
              <w:spacing w:after="120"/>
              <w:ind w:left="113" w:right="113"/>
              <w:jc w:val="center"/>
              <w:rPr>
                <w:rFonts w:ascii="GHEA Grapalat" w:hAnsi="GHEA Grapalat" w:cs="Arial"/>
                <w:sz w:val="16"/>
              </w:rPr>
            </w:pPr>
            <w:r>
              <w:rPr>
                <w:rFonts w:ascii="GHEA Grapalat" w:hAnsi="GHEA Grapalat" w:cs="Arial"/>
                <w:i/>
                <w:sz w:val="18"/>
                <w:szCs w:val="18"/>
                <w:u w:val="single"/>
                <w:lang w:val="hy-AM"/>
              </w:rPr>
              <w:t>%....</w:t>
            </w:r>
          </w:p>
        </w:tc>
        <w:tc>
          <w:tcPr>
            <w:tcW w:w="871" w:type="dxa"/>
            <w:textDirection w:val="btLr"/>
          </w:tcPr>
          <w:p w14:paraId="188B9E84" w14:textId="75601157" w:rsidR="00A76515" w:rsidRPr="00F412AC" w:rsidRDefault="00A76515" w:rsidP="00A76515">
            <w:pPr>
              <w:widowControl w:val="0"/>
              <w:spacing w:after="120"/>
              <w:ind w:left="113" w:right="113"/>
              <w:jc w:val="center"/>
              <w:rPr>
                <w:rFonts w:ascii="GHEA Grapalat" w:hAnsi="GHEA Grapalat" w:cs="Arial"/>
                <w:sz w:val="16"/>
              </w:rPr>
            </w:pPr>
            <w:r>
              <w:rPr>
                <w:rFonts w:ascii="GHEA Grapalat" w:hAnsi="GHEA Grapalat" w:cs="Arial"/>
                <w:i/>
                <w:sz w:val="18"/>
                <w:szCs w:val="18"/>
                <w:u w:val="single"/>
                <w:lang w:val="hy-AM"/>
              </w:rPr>
              <w:t>%....</w:t>
            </w:r>
          </w:p>
        </w:tc>
        <w:tc>
          <w:tcPr>
            <w:tcW w:w="676" w:type="dxa"/>
            <w:textDirection w:val="btLr"/>
          </w:tcPr>
          <w:p w14:paraId="3F4CF296" w14:textId="576DC4D7" w:rsidR="00A76515" w:rsidRPr="00F412AC" w:rsidRDefault="00DD20B6" w:rsidP="00A76515">
            <w:pPr>
              <w:widowControl w:val="0"/>
              <w:spacing w:after="120"/>
              <w:jc w:val="center"/>
              <w:rPr>
                <w:rFonts w:ascii="GHEA Grapalat" w:hAnsi="GHEA Grapalat" w:cs="Arial"/>
                <w:sz w:val="16"/>
              </w:rPr>
            </w:pPr>
            <w:r>
              <w:rPr>
                <w:rFonts w:ascii="GHEA Grapalat" w:hAnsi="GHEA Grapalat" w:cs="Arial"/>
                <w:i/>
                <w:sz w:val="18"/>
                <w:szCs w:val="18"/>
                <w:u w:val="single"/>
                <w:lang w:val="hy-AM"/>
              </w:rPr>
              <w:t>%....</w:t>
            </w:r>
          </w:p>
        </w:tc>
        <w:tc>
          <w:tcPr>
            <w:tcW w:w="643" w:type="dxa"/>
            <w:textDirection w:val="btLr"/>
          </w:tcPr>
          <w:p w14:paraId="06034D05" w14:textId="3DADBC0A" w:rsidR="00A76515" w:rsidRPr="00F412AC" w:rsidRDefault="00A76515" w:rsidP="00A76515">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11" w:type="dxa"/>
            <w:textDirection w:val="btLr"/>
          </w:tcPr>
          <w:p w14:paraId="47AE7B34" w14:textId="04AED0EB" w:rsidR="00A76515" w:rsidRPr="00F412AC" w:rsidRDefault="00A76515" w:rsidP="00A76515">
            <w:pPr>
              <w:widowControl w:val="0"/>
              <w:spacing w:after="120"/>
              <w:jc w:val="center"/>
              <w:rPr>
                <w:rFonts w:ascii="GHEA Grapalat" w:hAnsi="GHEA Grapalat" w:cs="Arial"/>
                <w:sz w:val="16"/>
              </w:rPr>
            </w:pPr>
            <w:r>
              <w:rPr>
                <w:rFonts w:ascii="GHEA Grapalat" w:hAnsi="GHEA Grapalat" w:cs="Arial"/>
                <w:sz w:val="18"/>
                <w:szCs w:val="18"/>
                <w:u w:val="single"/>
                <w:lang w:val="hy-AM"/>
              </w:rPr>
              <w:t>100%</w:t>
            </w:r>
          </w:p>
        </w:tc>
        <w:tc>
          <w:tcPr>
            <w:tcW w:w="666" w:type="dxa"/>
            <w:textDirection w:val="btLr"/>
          </w:tcPr>
          <w:p w14:paraId="0BB95130" w14:textId="063F3BB4" w:rsidR="00A76515" w:rsidRPr="00F412AC" w:rsidRDefault="00A76515" w:rsidP="00A76515">
            <w:pPr>
              <w:widowControl w:val="0"/>
              <w:spacing w:after="120"/>
              <w:jc w:val="center"/>
              <w:rPr>
                <w:rFonts w:ascii="GHEA Grapalat" w:hAnsi="GHEA Grapalat"/>
                <w:b/>
                <w:sz w:val="16"/>
              </w:rPr>
            </w:pPr>
            <w:r>
              <w:rPr>
                <w:rFonts w:ascii="GHEA Grapalat" w:hAnsi="GHEA Grapalat" w:cs="Arial"/>
                <w:sz w:val="18"/>
                <w:szCs w:val="18"/>
                <w:u w:val="single"/>
                <w:lang w:val="hy-AM"/>
              </w:rPr>
              <w:t>100%</w:t>
            </w:r>
          </w:p>
        </w:tc>
      </w:tr>
    </w:tbl>
    <w:p w14:paraId="5753496A"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F90720A" w14:textId="77777777" w:rsidTr="005B7138">
        <w:trPr>
          <w:jc w:val="center"/>
        </w:trPr>
        <w:tc>
          <w:tcPr>
            <w:tcW w:w="4536" w:type="dxa"/>
          </w:tcPr>
          <w:p w14:paraId="31344F5C"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3ED54CD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7F0EA4F"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059A04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965C95C"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0EAAFE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66B16D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45575154"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1D7D197"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373977D"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9"/>
          <w:footnotePr>
            <w:pos w:val="beneathText"/>
          </w:footnotePr>
          <w:pgSz w:w="11907" w:h="16840" w:code="9"/>
          <w:pgMar w:top="1134" w:right="1418" w:bottom="1560" w:left="1418" w:header="561" w:footer="561" w:gutter="0"/>
          <w:cols w:space="720"/>
          <w:titlePg/>
          <w:docGrid w:linePitch="326"/>
        </w:sectPr>
      </w:pPr>
    </w:p>
    <w:p w14:paraId="7487768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0BDB8E10" w14:textId="2DD595A9"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A76515">
        <w:rPr>
          <w:rFonts w:ascii="GHEA Grapalat" w:hAnsi="GHEA Grapalat"/>
          <w:i/>
        </w:rPr>
        <w:t xml:space="preserve"> </w:t>
      </w:r>
      <w:r w:rsidR="004610FA">
        <w:rPr>
          <w:rFonts w:ascii="GHEA Grapalat" w:hAnsi="GHEA Grapalat"/>
          <w:b/>
          <w:i/>
        </w:rPr>
        <w:t>HFF-GH-NPTcDzB -2025/4</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00E5AE1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08D4804D" w14:textId="77777777" w:rsidTr="005B7138">
        <w:trPr>
          <w:tblCellSpacing w:w="7" w:type="dxa"/>
          <w:jc w:val="center"/>
        </w:trPr>
        <w:tc>
          <w:tcPr>
            <w:tcW w:w="0" w:type="auto"/>
            <w:gridSpan w:val="2"/>
            <w:vAlign w:val="center"/>
          </w:tcPr>
          <w:p w14:paraId="06547DA1"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726431B9"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7C4AB9DB" w14:textId="77777777" w:rsidTr="005B7138">
        <w:trPr>
          <w:tblCellSpacing w:w="7" w:type="dxa"/>
          <w:jc w:val="center"/>
        </w:trPr>
        <w:tc>
          <w:tcPr>
            <w:tcW w:w="0" w:type="auto"/>
            <w:vAlign w:val="center"/>
          </w:tcPr>
          <w:p w14:paraId="5B4AC86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EF6639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D56973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DF3847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2D1276"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0629F4E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12A46EE7"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493F3D8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A27507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145929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5162DD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EE82E7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9C8FCB8" w14:textId="77777777" w:rsidR="003B2F27" w:rsidRPr="00AD29CE" w:rsidRDefault="003B2F27" w:rsidP="003B2F27">
      <w:pPr>
        <w:widowControl w:val="0"/>
        <w:spacing w:after="160" w:line="360" w:lineRule="auto"/>
        <w:ind w:firstLine="375"/>
        <w:rPr>
          <w:rFonts w:ascii="GHEA Grapalat" w:hAnsi="GHEA Grapalat"/>
          <w:iCs/>
          <w:color w:val="000000"/>
        </w:rPr>
      </w:pPr>
    </w:p>
    <w:p w14:paraId="0E9409EB"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604D4580"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0F702422"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5C26DDA7"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5A123D70"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8CBCF80"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0DE424DD"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466F114"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7C3B47FB"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6986609D" w14:textId="77777777" w:rsidTr="005B7138">
        <w:trPr>
          <w:jc w:val="center"/>
        </w:trPr>
        <w:tc>
          <w:tcPr>
            <w:tcW w:w="357" w:type="dxa"/>
            <w:vMerge w:val="restart"/>
            <w:vAlign w:val="center"/>
          </w:tcPr>
          <w:p w14:paraId="09455F7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vAlign w:val="center"/>
          </w:tcPr>
          <w:p w14:paraId="456C5F0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31AB4B7" w14:textId="77777777" w:rsidTr="005B7138">
        <w:trPr>
          <w:jc w:val="center"/>
        </w:trPr>
        <w:tc>
          <w:tcPr>
            <w:tcW w:w="357" w:type="dxa"/>
            <w:vMerge/>
          </w:tcPr>
          <w:p w14:paraId="6335556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101A3F9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5A0732C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134578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300EE8A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470120B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1152087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4FB6F15" w14:textId="77777777" w:rsidTr="005B7138">
        <w:trPr>
          <w:trHeight w:val="1105"/>
          <w:jc w:val="center"/>
        </w:trPr>
        <w:tc>
          <w:tcPr>
            <w:tcW w:w="357" w:type="dxa"/>
            <w:vMerge/>
            <w:tcBorders>
              <w:bottom w:val="single" w:sz="4" w:space="0" w:color="auto"/>
            </w:tcBorders>
          </w:tcPr>
          <w:p w14:paraId="029385E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7084DC5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3404CA6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36D573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35C2F49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132ED2D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065AAD7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FBC71C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5B660C8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7143DE7" w14:textId="77777777" w:rsidTr="005B7138">
        <w:trPr>
          <w:jc w:val="center"/>
        </w:trPr>
        <w:tc>
          <w:tcPr>
            <w:tcW w:w="357" w:type="dxa"/>
            <w:vAlign w:val="center"/>
          </w:tcPr>
          <w:p w14:paraId="6CE162E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Align w:val="center"/>
          </w:tcPr>
          <w:p w14:paraId="1D9B1B1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26B3AF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6C1E80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7EE32C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vAlign w:val="center"/>
          </w:tcPr>
          <w:p w14:paraId="281EA98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vAlign w:val="center"/>
          </w:tcPr>
          <w:p w14:paraId="3B5B54F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vAlign w:val="center"/>
          </w:tcPr>
          <w:p w14:paraId="39D7AAA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Align w:val="center"/>
          </w:tcPr>
          <w:p w14:paraId="21B9919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2CAF38CE" w14:textId="77777777" w:rsidTr="005B7138">
        <w:trPr>
          <w:jc w:val="center"/>
        </w:trPr>
        <w:tc>
          <w:tcPr>
            <w:tcW w:w="357" w:type="dxa"/>
          </w:tcPr>
          <w:p w14:paraId="0E97A92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tcPr>
          <w:p w14:paraId="6B40F5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tcPr>
          <w:p w14:paraId="361D52F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Pr>
          <w:p w14:paraId="1E04062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tcPr>
          <w:p w14:paraId="1B6DB44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tcPr>
          <w:p w14:paraId="5AA9F00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tcPr>
          <w:p w14:paraId="4469BCB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tcPr>
          <w:p w14:paraId="2778BA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tcPr>
          <w:p w14:paraId="5D875AB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5922FE04"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2E77CEB9"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3590C0F" w14:textId="77777777" w:rsidTr="005B7138">
        <w:trPr>
          <w:trHeight w:val="266"/>
          <w:tblCellSpacing w:w="7" w:type="dxa"/>
          <w:jc w:val="center"/>
        </w:trPr>
        <w:tc>
          <w:tcPr>
            <w:tcW w:w="0" w:type="auto"/>
            <w:vAlign w:val="center"/>
          </w:tcPr>
          <w:p w14:paraId="45425EE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1E40B47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3894EC5" w14:textId="77777777" w:rsidTr="005B7138">
        <w:trPr>
          <w:trHeight w:val="473"/>
          <w:tblCellSpacing w:w="7" w:type="dxa"/>
          <w:jc w:val="center"/>
        </w:trPr>
        <w:tc>
          <w:tcPr>
            <w:tcW w:w="0" w:type="auto"/>
            <w:vAlign w:val="center"/>
          </w:tcPr>
          <w:p w14:paraId="7A305D7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2C7E52AF"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536BCC0"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1FF3B591"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0E174A5F" w14:textId="77777777" w:rsidTr="005B7138">
        <w:trPr>
          <w:trHeight w:val="503"/>
          <w:tblCellSpacing w:w="7" w:type="dxa"/>
          <w:jc w:val="center"/>
        </w:trPr>
        <w:tc>
          <w:tcPr>
            <w:tcW w:w="0" w:type="auto"/>
            <w:vAlign w:val="center"/>
          </w:tcPr>
          <w:p w14:paraId="259FC644"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D85EB5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15A2D4EF"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22CF846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1B0DD160" w14:textId="77777777" w:rsidTr="005B7138">
        <w:trPr>
          <w:trHeight w:val="281"/>
          <w:tblCellSpacing w:w="7" w:type="dxa"/>
          <w:jc w:val="center"/>
        </w:trPr>
        <w:tc>
          <w:tcPr>
            <w:tcW w:w="0" w:type="auto"/>
            <w:vAlign w:val="center"/>
          </w:tcPr>
          <w:p w14:paraId="2E8CE80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6EADC28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7C26193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CA2BF9A" w14:textId="77777777" w:rsidR="003B2F27" w:rsidRDefault="003B2F27" w:rsidP="003B2F27">
      <w:pPr>
        <w:rPr>
          <w:rFonts w:ascii="GHEA Grapalat" w:hAnsi="GHEA Grapalat"/>
        </w:rPr>
      </w:pPr>
      <w:r>
        <w:rPr>
          <w:rFonts w:ascii="GHEA Grapalat" w:hAnsi="GHEA Grapalat"/>
        </w:rPr>
        <w:br w:type="page"/>
      </w:r>
    </w:p>
    <w:p w14:paraId="6A9D68C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32944F7E" w14:textId="78D0EB6A" w:rsidR="00A76515" w:rsidRDefault="003B2F27" w:rsidP="003B2F27">
      <w:pPr>
        <w:widowControl w:val="0"/>
        <w:autoSpaceDE w:val="0"/>
        <w:autoSpaceDN w:val="0"/>
        <w:adjustRightInd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4610FA">
        <w:rPr>
          <w:rFonts w:ascii="GHEA Grapalat" w:hAnsi="GHEA Grapalat"/>
          <w:b/>
          <w:i/>
        </w:rPr>
        <w:t>HFF-GH-NPTcDzB -2025/4</w:t>
      </w:r>
    </w:p>
    <w:p w14:paraId="33C8D74F" w14:textId="76984CE2"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76515">
        <w:rPr>
          <w:rFonts w:ascii="GHEA Grapalat" w:hAnsi="GHEA Grapalat"/>
          <w:i/>
        </w:rPr>
        <w:t>25</w:t>
      </w:r>
      <w:r w:rsidRPr="00AD29CE">
        <w:rPr>
          <w:rFonts w:ascii="GHEA Grapalat" w:hAnsi="GHEA Grapalat"/>
          <w:i/>
        </w:rPr>
        <w:t>г.</w:t>
      </w:r>
    </w:p>
    <w:p w14:paraId="3AF8BCB4" w14:textId="77777777" w:rsidR="003B2F27" w:rsidRPr="00AD29CE" w:rsidRDefault="003B2F27" w:rsidP="003B2F27">
      <w:pPr>
        <w:widowControl w:val="0"/>
        <w:spacing w:after="160" w:line="360" w:lineRule="auto"/>
        <w:rPr>
          <w:rFonts w:ascii="GHEA Grapalat" w:hAnsi="GHEA Grapalat"/>
        </w:rPr>
      </w:pPr>
    </w:p>
    <w:p w14:paraId="736C1869"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14F157E1"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09C4FD3A"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65334D2B"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C24662D"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1B70BA58"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4EA98E52"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9C5BD26"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1F64116"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2F2B9A26"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C982C7B"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6C55D47"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390B8B4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EF53A9"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C69403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CD1D600"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11B5703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AE9FA82"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D3C020D"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22788BD" w14:textId="77777777" w:rsidR="003B2F27" w:rsidRPr="00AD29CE" w:rsidRDefault="003B2F27" w:rsidP="005B7138">
            <w:pPr>
              <w:widowControl w:val="0"/>
              <w:spacing w:after="120"/>
              <w:rPr>
                <w:rFonts w:ascii="GHEA Grapalat" w:hAnsi="GHEA Grapalat" w:cs="Sylfaen"/>
              </w:rPr>
            </w:pPr>
          </w:p>
        </w:tc>
      </w:tr>
      <w:tr w:rsidR="003B2F27" w:rsidRPr="00AD29CE" w14:paraId="6C3DBC7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89F82C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68724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3F5800A" w14:textId="77777777" w:rsidR="003B2F27" w:rsidRPr="00AD29CE" w:rsidRDefault="003B2F27" w:rsidP="005B7138">
            <w:pPr>
              <w:widowControl w:val="0"/>
              <w:spacing w:after="120"/>
              <w:rPr>
                <w:rFonts w:ascii="GHEA Grapalat" w:hAnsi="GHEA Grapalat" w:cs="Sylfaen"/>
              </w:rPr>
            </w:pPr>
          </w:p>
        </w:tc>
      </w:tr>
    </w:tbl>
    <w:p w14:paraId="17745AAE"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5C78E44" w14:textId="77777777" w:rsidR="003B2F27" w:rsidRDefault="003B2F27" w:rsidP="003B2F27">
      <w:pPr>
        <w:rPr>
          <w:rFonts w:ascii="GHEA Grapalat" w:hAnsi="GHEA Grapalat" w:cs="Sylfaen"/>
        </w:rPr>
      </w:pPr>
      <w:r>
        <w:rPr>
          <w:rFonts w:ascii="GHEA Grapalat" w:hAnsi="GHEA Grapalat" w:cs="Sylfaen"/>
        </w:rPr>
        <w:br w:type="page"/>
      </w:r>
    </w:p>
    <w:p w14:paraId="33A9A45D"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0E135F9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AD29CE" w14:paraId="3E5334FF" w14:textId="77777777" w:rsidTr="005B7138">
        <w:tc>
          <w:tcPr>
            <w:tcW w:w="4785" w:type="dxa"/>
          </w:tcPr>
          <w:p w14:paraId="18465170"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5CAEF0A8"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924FDEB"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3B2DEDB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53376F67" w14:textId="77777777" w:rsidTr="005B7138">
        <w:trPr>
          <w:tblCellSpacing w:w="7" w:type="dxa"/>
          <w:jc w:val="center"/>
        </w:trPr>
        <w:tc>
          <w:tcPr>
            <w:tcW w:w="0" w:type="auto"/>
            <w:vAlign w:val="center"/>
          </w:tcPr>
          <w:p w14:paraId="6C04B0E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B02CB89"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0546FCF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F628FE8"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4B076CD" w14:textId="77777777" w:rsidTr="005B7138">
        <w:trPr>
          <w:tblCellSpacing w:w="7" w:type="dxa"/>
          <w:jc w:val="center"/>
        </w:trPr>
        <w:tc>
          <w:tcPr>
            <w:tcW w:w="0" w:type="auto"/>
            <w:vAlign w:val="center"/>
          </w:tcPr>
          <w:p w14:paraId="10B99E2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BF43E6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240B4DF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0BAADF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7ED1FC6" w14:textId="77777777" w:rsidTr="005B7138">
        <w:trPr>
          <w:tblCellSpacing w:w="7" w:type="dxa"/>
          <w:jc w:val="center"/>
        </w:trPr>
        <w:tc>
          <w:tcPr>
            <w:tcW w:w="0" w:type="auto"/>
            <w:vAlign w:val="center"/>
          </w:tcPr>
          <w:p w14:paraId="30CA9EC5"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6839AEA0"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2EE894C5"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2BA018F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37EB906E" w14:textId="77777777" w:rsidR="008D352C" w:rsidRDefault="008D352C" w:rsidP="00B46D58">
      <w:pPr>
        <w:widowControl w:val="0"/>
        <w:spacing w:after="160"/>
        <w:ind w:left="-142" w:firstLine="142"/>
        <w:jc w:val="center"/>
        <w:rPr>
          <w:rFonts w:ascii="GHEA Grapalat" w:hAnsi="GHEA Grapalat"/>
          <w:i/>
          <w:lang w:val="en-US"/>
        </w:rPr>
      </w:pPr>
    </w:p>
    <w:p w14:paraId="6310A2BA" w14:textId="77777777" w:rsidR="00CE3DEB" w:rsidRDefault="00CE3DEB" w:rsidP="00B46D58">
      <w:pPr>
        <w:widowControl w:val="0"/>
        <w:spacing w:after="160"/>
        <w:ind w:left="-142" w:firstLine="142"/>
        <w:jc w:val="center"/>
        <w:rPr>
          <w:rFonts w:ascii="GHEA Grapalat" w:hAnsi="GHEA Grapalat"/>
          <w:i/>
          <w:lang w:val="en-US"/>
        </w:rPr>
      </w:pPr>
    </w:p>
    <w:p w14:paraId="103FA073" w14:textId="77777777" w:rsidR="00CE3DEB" w:rsidRDefault="00CE3DEB" w:rsidP="00B46D58">
      <w:pPr>
        <w:widowControl w:val="0"/>
        <w:spacing w:after="160"/>
        <w:ind w:left="-142" w:firstLine="142"/>
        <w:jc w:val="center"/>
        <w:rPr>
          <w:rFonts w:ascii="GHEA Grapalat" w:hAnsi="GHEA Grapalat"/>
          <w:i/>
          <w:lang w:val="en-US"/>
        </w:rPr>
      </w:pPr>
    </w:p>
    <w:p w14:paraId="73FB1E50" w14:textId="77777777" w:rsidR="00CE3DEB" w:rsidRDefault="00CE3DEB" w:rsidP="00B46D58">
      <w:pPr>
        <w:widowControl w:val="0"/>
        <w:spacing w:after="160"/>
        <w:ind w:left="-142" w:firstLine="142"/>
        <w:jc w:val="center"/>
        <w:rPr>
          <w:rFonts w:ascii="GHEA Grapalat" w:hAnsi="GHEA Grapalat"/>
          <w:i/>
          <w:lang w:val="en-US"/>
        </w:rPr>
      </w:pPr>
    </w:p>
    <w:p w14:paraId="03C6C84B" w14:textId="77777777" w:rsidR="00CE3DEB" w:rsidRDefault="00CE3DEB" w:rsidP="00B46D58">
      <w:pPr>
        <w:widowControl w:val="0"/>
        <w:spacing w:after="160"/>
        <w:ind w:left="-142" w:firstLine="142"/>
        <w:jc w:val="center"/>
        <w:rPr>
          <w:rFonts w:ascii="GHEA Grapalat" w:hAnsi="GHEA Grapalat"/>
          <w:i/>
          <w:lang w:val="en-US"/>
        </w:rPr>
      </w:pPr>
    </w:p>
    <w:p w14:paraId="7BFEA801" w14:textId="77777777" w:rsidR="00CE3DEB" w:rsidRDefault="00CE3DEB" w:rsidP="00B46D58">
      <w:pPr>
        <w:widowControl w:val="0"/>
        <w:spacing w:after="160"/>
        <w:ind w:left="-142" w:firstLine="142"/>
        <w:jc w:val="center"/>
        <w:rPr>
          <w:rFonts w:ascii="GHEA Grapalat" w:hAnsi="GHEA Grapalat"/>
          <w:i/>
          <w:lang w:val="en-US"/>
        </w:rPr>
      </w:pPr>
    </w:p>
    <w:p w14:paraId="7380287E" w14:textId="77777777" w:rsidR="00CE3DEB" w:rsidRDefault="00CE3DEB" w:rsidP="00B46D58">
      <w:pPr>
        <w:widowControl w:val="0"/>
        <w:spacing w:after="160"/>
        <w:ind w:left="-142" w:firstLine="142"/>
        <w:jc w:val="center"/>
        <w:rPr>
          <w:rFonts w:ascii="GHEA Grapalat" w:hAnsi="GHEA Grapalat"/>
          <w:i/>
          <w:lang w:val="en-US"/>
        </w:rPr>
      </w:pPr>
    </w:p>
    <w:p w14:paraId="169E6CFA" w14:textId="77777777" w:rsidR="00CE3DEB" w:rsidRDefault="00CE3DEB" w:rsidP="00B46D58">
      <w:pPr>
        <w:widowControl w:val="0"/>
        <w:spacing w:after="160"/>
        <w:ind w:left="-142" w:firstLine="142"/>
        <w:jc w:val="center"/>
        <w:rPr>
          <w:rFonts w:ascii="GHEA Grapalat" w:hAnsi="GHEA Grapalat"/>
          <w:i/>
          <w:lang w:val="en-US"/>
        </w:rPr>
      </w:pPr>
    </w:p>
    <w:p w14:paraId="56C76865" w14:textId="77777777" w:rsidR="00CE3DEB" w:rsidRDefault="00CE3DEB" w:rsidP="00B46D58">
      <w:pPr>
        <w:widowControl w:val="0"/>
        <w:spacing w:after="160"/>
        <w:ind w:left="-142" w:firstLine="142"/>
        <w:jc w:val="center"/>
        <w:rPr>
          <w:rFonts w:ascii="GHEA Grapalat" w:hAnsi="GHEA Grapalat"/>
          <w:i/>
          <w:lang w:val="en-US"/>
        </w:rPr>
      </w:pPr>
    </w:p>
    <w:p w14:paraId="3AFCBFA9" w14:textId="77777777" w:rsidR="00CE3DEB" w:rsidRDefault="00CE3DEB" w:rsidP="00B46D58">
      <w:pPr>
        <w:widowControl w:val="0"/>
        <w:spacing w:after="160"/>
        <w:ind w:left="-142" w:firstLine="142"/>
        <w:jc w:val="center"/>
        <w:rPr>
          <w:rFonts w:ascii="GHEA Grapalat" w:hAnsi="GHEA Grapalat"/>
          <w:i/>
          <w:lang w:val="en-US"/>
        </w:rPr>
      </w:pPr>
    </w:p>
    <w:p w14:paraId="0D518F7D" w14:textId="77777777" w:rsidR="00CE3DEB" w:rsidRDefault="00CE3DEB" w:rsidP="00B46D58">
      <w:pPr>
        <w:widowControl w:val="0"/>
        <w:spacing w:after="160"/>
        <w:ind w:left="-142" w:firstLine="142"/>
        <w:jc w:val="center"/>
        <w:rPr>
          <w:rFonts w:ascii="GHEA Grapalat" w:hAnsi="GHEA Grapalat"/>
          <w:i/>
          <w:lang w:val="en-US"/>
        </w:rPr>
      </w:pPr>
    </w:p>
    <w:p w14:paraId="0CFA60C4" w14:textId="77777777" w:rsidR="00CE3DEB" w:rsidRDefault="00CE3DEB" w:rsidP="00B46D58">
      <w:pPr>
        <w:widowControl w:val="0"/>
        <w:spacing w:after="160"/>
        <w:ind w:left="-142" w:firstLine="142"/>
        <w:jc w:val="center"/>
        <w:rPr>
          <w:rFonts w:ascii="GHEA Grapalat" w:hAnsi="GHEA Grapalat"/>
          <w:i/>
          <w:lang w:val="en-US"/>
        </w:rPr>
      </w:pPr>
    </w:p>
    <w:p w14:paraId="7C5EF513" w14:textId="77777777" w:rsidR="00CE3DEB" w:rsidRDefault="00CE3DEB" w:rsidP="00B46D58">
      <w:pPr>
        <w:widowControl w:val="0"/>
        <w:spacing w:after="160"/>
        <w:ind w:left="-142" w:firstLine="142"/>
        <w:jc w:val="center"/>
        <w:rPr>
          <w:rFonts w:ascii="GHEA Grapalat" w:hAnsi="GHEA Grapalat"/>
          <w:i/>
          <w:lang w:val="en-US"/>
        </w:rPr>
      </w:pPr>
    </w:p>
    <w:p w14:paraId="61ECCABE" w14:textId="77777777" w:rsidR="00CE3DEB" w:rsidRDefault="00CE3DEB" w:rsidP="00B46D58">
      <w:pPr>
        <w:widowControl w:val="0"/>
        <w:spacing w:after="160"/>
        <w:ind w:left="-142" w:firstLine="142"/>
        <w:jc w:val="center"/>
        <w:rPr>
          <w:rFonts w:ascii="GHEA Grapalat" w:hAnsi="GHEA Grapalat"/>
          <w:i/>
          <w:lang w:val="en-US"/>
        </w:rPr>
      </w:pPr>
    </w:p>
    <w:p w14:paraId="542ACA24" w14:textId="77777777" w:rsidR="00CE3DEB" w:rsidRDefault="00CE3DEB" w:rsidP="00B46D58">
      <w:pPr>
        <w:widowControl w:val="0"/>
        <w:spacing w:after="160"/>
        <w:ind w:left="-142" w:firstLine="142"/>
        <w:jc w:val="center"/>
        <w:rPr>
          <w:rFonts w:ascii="GHEA Grapalat" w:hAnsi="GHEA Grapalat"/>
          <w:i/>
          <w:lang w:val="en-US"/>
        </w:rPr>
      </w:pPr>
    </w:p>
    <w:p w14:paraId="0899AF3B" w14:textId="77777777" w:rsidR="00CE3DEB" w:rsidRDefault="00CE3DEB" w:rsidP="00B46D58">
      <w:pPr>
        <w:widowControl w:val="0"/>
        <w:spacing w:after="160"/>
        <w:ind w:left="-142" w:firstLine="142"/>
        <w:jc w:val="center"/>
        <w:rPr>
          <w:rFonts w:ascii="GHEA Grapalat" w:hAnsi="GHEA Grapalat"/>
          <w:i/>
          <w:lang w:val="en-US"/>
        </w:rPr>
      </w:pPr>
    </w:p>
    <w:p w14:paraId="0AE43058"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6F1F6580" w14:textId="2C523985"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w:t>
      </w:r>
      <w:r w:rsidR="004610FA">
        <w:rPr>
          <w:rFonts w:ascii="GHEA Grapalat" w:hAnsi="GHEA Grapalat"/>
          <w:b/>
          <w:i/>
        </w:rPr>
        <w:t>HFF-GH-NPTcDzB -2025/4</w:t>
      </w:r>
      <w:r w:rsidRPr="00A33C34">
        <w:rPr>
          <w:rFonts w:ascii="GHEA Grapalat" w:hAnsi="GHEA Grapalat"/>
          <w:i/>
          <w:lang w:val="hy-AM"/>
        </w:rPr>
        <w:t xml:space="preserve">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2285CEEC" w14:textId="77777777" w:rsidR="00CE3DEB" w:rsidRPr="00A33C34" w:rsidRDefault="00CE3DEB" w:rsidP="00CE3DEB">
      <w:pPr>
        <w:jc w:val="center"/>
        <w:rPr>
          <w:rFonts w:ascii="GHEA Grapalat" w:hAnsi="GHEA Grapalat" w:cs="GHEA Grapalat"/>
        </w:rPr>
      </w:pPr>
    </w:p>
    <w:p w14:paraId="025FEB1C"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34CB4D91" w14:textId="77777777" w:rsidR="00CE3DEB" w:rsidRPr="00A33C34" w:rsidRDefault="00CE3DEB" w:rsidP="00CE3DEB">
      <w:pPr>
        <w:jc w:val="center"/>
        <w:rPr>
          <w:rFonts w:ascii="GHEA Grapalat" w:hAnsi="GHEA Grapalat" w:cs="GHEA Grapalat"/>
          <w:lang w:val="hy-AM"/>
        </w:rPr>
      </w:pPr>
    </w:p>
    <w:p w14:paraId="766B7696"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13B15134"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14850359" w14:textId="77777777" w:rsidR="00CE3DEB" w:rsidRPr="00A33C34" w:rsidRDefault="00CE3DEB" w:rsidP="00CE3DEB">
      <w:pPr>
        <w:rPr>
          <w:rFonts w:ascii="GHEA Grapalat" w:hAnsi="GHEA Grapalat"/>
          <w:vertAlign w:val="superscript"/>
          <w:lang w:val="es-ES"/>
        </w:rPr>
      </w:pPr>
    </w:p>
    <w:p w14:paraId="4DDE1D6F" w14:textId="77777777"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5D1C1CB0"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1A858553"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0F587E86"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50FA8517"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5D095DA" w14:textId="77777777" w:rsidR="00CE3DEB" w:rsidRPr="00A33C34" w:rsidRDefault="00CE3DEB" w:rsidP="00CE3DEB">
      <w:pPr>
        <w:rPr>
          <w:rFonts w:ascii="GHEA Grapalat" w:hAnsi="GHEA Grapalat" w:cs="Sylfaen"/>
          <w:sz w:val="20"/>
          <w:szCs w:val="20"/>
          <w:lang w:val="es-ES"/>
        </w:rPr>
      </w:pPr>
    </w:p>
    <w:p w14:paraId="1E11A583" w14:textId="77777777"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260759D9" w14:textId="77777777" w:rsidR="00CE3DEB" w:rsidRPr="00A33C34" w:rsidRDefault="00CE3DEB" w:rsidP="00CE3DEB">
      <w:pPr>
        <w:jc w:val="center"/>
        <w:rPr>
          <w:rFonts w:ascii="GHEA Grapalat" w:hAnsi="GHEA Grapalat" w:cs="GHEA Grapalat"/>
          <w:lang w:val="es-ES"/>
        </w:rPr>
      </w:pPr>
    </w:p>
    <w:p w14:paraId="030EA9B6" w14:textId="77777777" w:rsidR="00CE3DEB" w:rsidRPr="00A33C34" w:rsidRDefault="00CE3DEB" w:rsidP="00CE3DEB">
      <w:pPr>
        <w:ind w:firstLine="709"/>
        <w:rPr>
          <w:lang w:val="es-ES"/>
        </w:rPr>
      </w:pPr>
    </w:p>
    <w:p w14:paraId="6491505B" w14:textId="77777777" w:rsidR="00CE3DEB" w:rsidRPr="00A33C34" w:rsidRDefault="00CE3DEB" w:rsidP="00CE3DEB">
      <w:pPr>
        <w:ind w:firstLine="709"/>
        <w:rPr>
          <w:lang w:val="es-ES"/>
        </w:rPr>
      </w:pPr>
    </w:p>
    <w:p w14:paraId="35C49777" w14:textId="77777777" w:rsidR="00CE3DEB" w:rsidRPr="00A33C34" w:rsidRDefault="00CE3DEB" w:rsidP="00CE3DEB">
      <w:pPr>
        <w:ind w:firstLine="709"/>
        <w:rPr>
          <w:lang w:val="es-ES"/>
        </w:rPr>
      </w:pPr>
    </w:p>
    <w:p w14:paraId="51F389FE"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0701C658"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6A22D51D"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5556ADBF"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79546E05"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70DBCC3" w14:textId="77777777" w:rsidR="00CE3DEB" w:rsidRPr="00A33C34" w:rsidRDefault="00CE3DEB" w:rsidP="00CE3DEB">
      <w:pPr>
        <w:jc w:val="center"/>
        <w:rPr>
          <w:rFonts w:ascii="GHEA Grapalat" w:hAnsi="GHEA Grapalat" w:cs="Sylfaen"/>
          <w:sz w:val="16"/>
          <w:szCs w:val="16"/>
          <w:lang w:val="es-ES"/>
        </w:rPr>
      </w:pPr>
    </w:p>
    <w:p w14:paraId="250F63ED"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5A7941D4"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B198B" w14:textId="77777777" w:rsidR="00231C8E" w:rsidRDefault="00231C8E">
      <w:r>
        <w:separator/>
      </w:r>
    </w:p>
  </w:endnote>
  <w:endnote w:type="continuationSeparator" w:id="0">
    <w:p w14:paraId="4C02465E" w14:textId="77777777" w:rsidR="00231C8E" w:rsidRDefault="00231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2C80A28E" w14:textId="77777777" w:rsidR="008B7AAE" w:rsidRPr="00305BEC" w:rsidRDefault="008B7AA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C5E31">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BF081" w14:textId="77777777" w:rsidR="00231C8E" w:rsidRDefault="00231C8E">
      <w:r>
        <w:separator/>
      </w:r>
    </w:p>
  </w:footnote>
  <w:footnote w:type="continuationSeparator" w:id="0">
    <w:p w14:paraId="361502A7" w14:textId="77777777" w:rsidR="00231C8E" w:rsidRDefault="00231C8E">
      <w:r>
        <w:continuationSeparator/>
      </w:r>
    </w:p>
  </w:footnote>
  <w:footnote w:id="1">
    <w:p w14:paraId="1289AA2D" w14:textId="77777777" w:rsidR="008B7AAE" w:rsidRPr="00617E69" w:rsidRDefault="008B7AAE"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46524954" w14:textId="77777777" w:rsidR="008B7AAE" w:rsidRPr="00CD6B60" w:rsidRDefault="008B7AAE"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DD3F235" w14:textId="77777777" w:rsidR="008B7AAE" w:rsidRPr="001115E9" w:rsidRDefault="008B7AAE"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6FFBB2A" w14:textId="77777777" w:rsidR="008B7AAE" w:rsidRPr="00CD6B60" w:rsidRDefault="008B7AAE"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3BBC00EA" w14:textId="77777777" w:rsidR="008B7AAE" w:rsidRPr="00123E8B" w:rsidRDefault="008B7AAE" w:rsidP="002B51FB">
      <w:pPr>
        <w:widowControl w:val="0"/>
        <w:jc w:val="both"/>
        <w:rPr>
          <w:rFonts w:ascii="GHEA Grapalat" w:hAnsi="GHEA Grapalat"/>
          <w:i/>
          <w:sz w:val="19"/>
          <w:szCs w:val="19"/>
        </w:rPr>
      </w:pPr>
      <w:r>
        <w:rPr>
          <w:rStyle w:val="FootnoteReference"/>
          <w:rFonts w:ascii="Times Armenian" w:hAnsi="Times Armenian"/>
          <w:sz w:val="20"/>
          <w:szCs w:val="20"/>
        </w:rPr>
        <w:t>6</w:t>
      </w:r>
      <w:r>
        <w:rPr>
          <w:rFonts w:ascii="Times Armenian" w:hAnsi="Times Armenian"/>
          <w:sz w:val="20"/>
          <w:szCs w:val="20"/>
        </w:rPr>
        <w:t xml:space="preserve"> </w:t>
      </w:r>
      <w:r w:rsidRPr="00123E8B">
        <w:rPr>
          <w:rFonts w:ascii="GHEA Grapalat" w:hAnsi="GHEA Grapalat"/>
          <w:i/>
          <w:sz w:val="19"/>
          <w:szCs w:val="19"/>
        </w:rPr>
        <w:t xml:space="preserve">При организации закупок по конкурсу или по запросу котировок, настоящее предложение исключается из приглашения, если </w:t>
      </w:r>
    </w:p>
    <w:p w14:paraId="367BF5DD" w14:textId="77777777" w:rsidR="008B7AAE" w:rsidRPr="00123E8B" w:rsidRDefault="008B7AAE" w:rsidP="002B51FB">
      <w:pPr>
        <w:widowControl w:val="0"/>
        <w:jc w:val="both"/>
        <w:rPr>
          <w:rFonts w:ascii="GHEA Grapalat" w:hAnsi="GHEA Grapalat"/>
          <w:i/>
          <w:sz w:val="19"/>
          <w:szCs w:val="19"/>
        </w:rPr>
      </w:pPr>
      <w:r w:rsidRPr="00123E8B">
        <w:rPr>
          <w:rFonts w:ascii="GHEA Grapalat" w:hAnsi="GHEA Grapalat"/>
          <w:i/>
          <w:sz w:val="19"/>
          <w:szCs w:val="19"/>
        </w:rPr>
        <w:t xml:space="preserve">-процедура закупки организована на основании 1-ого пункта части 6 статьи 15 Закона, </w:t>
      </w:r>
    </w:p>
    <w:p w14:paraId="4C93E57E" w14:textId="77777777" w:rsidR="008B7AAE" w:rsidRPr="00123E8B" w:rsidRDefault="008B7AAE" w:rsidP="005B2723">
      <w:pPr>
        <w:widowControl w:val="0"/>
        <w:tabs>
          <w:tab w:val="left" w:pos="142"/>
        </w:tabs>
        <w:ind w:left="142" w:hanging="142"/>
        <w:jc w:val="both"/>
        <w:rPr>
          <w:rFonts w:ascii="GHEA Grapalat" w:hAnsi="GHEA Grapalat"/>
          <w:i/>
          <w:sz w:val="19"/>
          <w:szCs w:val="19"/>
        </w:rPr>
      </w:pPr>
      <w:r w:rsidRPr="00123E8B">
        <w:rPr>
          <w:rFonts w:ascii="GHEA Grapalat" w:hAnsi="GHEA Grapalat"/>
          <w:i/>
          <w:sz w:val="19"/>
          <w:szCs w:val="19"/>
        </w:rPr>
        <w:t>- запланированная (прогнозируемая) общая цена закупки услуги по заявке на закупку в рамках данной процедуры не превышает 25 млн. драмов РА.</w:t>
      </w:r>
    </w:p>
  </w:footnote>
  <w:footnote w:id="3">
    <w:p w14:paraId="60D7F42E" w14:textId="77777777" w:rsidR="008B7AAE" w:rsidRPr="00C24DBE" w:rsidRDefault="008B7AAE"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7BF67A5" w14:textId="77777777" w:rsidR="008B7AAE" w:rsidRPr="005838BB" w:rsidRDefault="008B7AAE" w:rsidP="00AF1F59">
      <w:pPr>
        <w:pStyle w:val="FootnoteText"/>
        <w:jc w:val="both"/>
        <w:rPr>
          <w:rFonts w:asciiTheme="minorHAnsi" w:hAnsiTheme="minorHAnsi"/>
        </w:rPr>
      </w:pPr>
    </w:p>
    <w:p w14:paraId="64F80419" w14:textId="77777777" w:rsidR="008B7AAE" w:rsidRPr="00D3436F" w:rsidRDefault="008B7AAE"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9C22726" w14:textId="77777777" w:rsidR="008B7AAE" w:rsidRPr="000811C1" w:rsidRDefault="008B7AAE">
      <w:pPr>
        <w:pStyle w:val="FootnoteText"/>
        <w:rPr>
          <w:rFonts w:asciiTheme="minorHAnsi" w:hAnsiTheme="minorHAnsi"/>
        </w:rPr>
      </w:pPr>
    </w:p>
  </w:footnote>
  <w:footnote w:id="4">
    <w:p w14:paraId="6740C15A" w14:textId="77777777" w:rsidR="008B7AAE" w:rsidRPr="00FE2AA4" w:rsidRDefault="008B7AAE">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5">
    <w:p w14:paraId="3A467BDA" w14:textId="77777777" w:rsidR="008B7AAE" w:rsidRPr="008842CE" w:rsidRDefault="008B7AAE"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D0A3216" w14:textId="77777777" w:rsidR="008B7AAE" w:rsidRPr="000811C1" w:rsidRDefault="008B7AAE">
      <w:pPr>
        <w:pStyle w:val="FootnoteText"/>
        <w:rPr>
          <w:lang w:val="af-ZA"/>
        </w:rPr>
      </w:pPr>
    </w:p>
  </w:footnote>
  <w:footnote w:id="6">
    <w:p w14:paraId="4B30524E" w14:textId="77777777" w:rsidR="007D69E3" w:rsidRPr="00503411" w:rsidRDefault="007D69E3" w:rsidP="007D69E3">
      <w:pPr>
        <w:pStyle w:val="FootnoteText"/>
        <w:jc w:val="both"/>
        <w:rPr>
          <w:rFonts w:ascii="GHEA Grapalat" w:hAnsi="GHEA Grapalat"/>
          <w:i/>
        </w:rPr>
      </w:pPr>
      <w:r w:rsidRPr="007D69E3">
        <w:rPr>
          <w:rFonts w:ascii="GHEA Grapalat" w:hAnsi="GHEA Grapalat"/>
          <w:i/>
          <w:vertAlign w:val="superscript"/>
        </w:rPr>
        <w:t>11</w:t>
      </w:r>
      <w:r>
        <w:rPr>
          <w:rFonts w:ascii="GHEA Grapalat" w:hAnsi="GHEA Grapalat"/>
          <w:i/>
        </w:rPr>
        <w:t xml:space="preserve"> </w:t>
      </w:r>
      <w:r w:rsidRPr="008C1FF8">
        <w:rPr>
          <w:rFonts w:ascii="GHEA Grapalat" w:hAnsi="GHEA Grapalat"/>
          <w:i/>
        </w:rPr>
        <w:t xml:space="preserve">Размер обеспечения </w:t>
      </w:r>
      <w:r>
        <w:rPr>
          <w:rFonts w:ascii="GHEA Grapalat" w:hAnsi="GHEA Grapalat"/>
          <w:i/>
        </w:rPr>
        <w:t>договора</w:t>
      </w:r>
      <w:r w:rsidRPr="008C1FF8">
        <w:rPr>
          <w:rFonts w:ascii="GHEA Grapalat" w:hAnsi="GHEA Grapalat"/>
          <w:i/>
        </w:rPr>
        <w:t xml:space="preserve"> определяется приглашением и не может быть менее 10 процентов от цены </w:t>
      </w:r>
      <w:r>
        <w:rPr>
          <w:rFonts w:ascii="GHEA Grapalat" w:hAnsi="GHEA Grapalat"/>
          <w:i/>
        </w:rPr>
        <w:t>за</w:t>
      </w:r>
      <w:r w:rsidRPr="008C1FF8">
        <w:rPr>
          <w:rFonts w:ascii="GHEA Grapalat" w:hAnsi="GHEA Grapalat"/>
          <w:i/>
        </w:rPr>
        <w:t>купки</w:t>
      </w:r>
      <w:r>
        <w:rPr>
          <w:rFonts w:ascii="GHEA Grapalat" w:hAnsi="GHEA Grapalat"/>
          <w:i/>
        </w:rPr>
        <w:t>.</w:t>
      </w:r>
    </w:p>
    <w:p w14:paraId="17D24BC9" w14:textId="77777777" w:rsidR="007D69E3" w:rsidRPr="00CD2651" w:rsidDel="009A515F" w:rsidRDefault="007D69E3" w:rsidP="007D69E3">
      <w:pPr>
        <w:pStyle w:val="FootnoteText"/>
        <w:rPr>
          <w:del w:id="2" w:author="Inesa Kocharyan" w:date="2025-03-21T20:21:00Z"/>
        </w:rPr>
      </w:pPr>
    </w:p>
  </w:footnote>
  <w:footnote w:id="7">
    <w:p w14:paraId="79B22280" w14:textId="77777777" w:rsidR="008B7AAE" w:rsidRPr="00511966" w:rsidRDefault="008B7AAE"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41E28974" w14:textId="77777777" w:rsidR="008B7AAE" w:rsidRPr="00B15560" w:rsidRDefault="008B7AA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2ABFF1D9" w14:textId="77777777" w:rsidR="008B7AAE" w:rsidRPr="000811C1" w:rsidRDefault="008B7AAE" w:rsidP="0027573B">
      <w:pPr>
        <w:pStyle w:val="FootnoteText"/>
        <w:rPr>
          <w:rFonts w:ascii="Sylfaen" w:hAnsi="Sylfaen"/>
          <w:sz w:val="18"/>
          <w:szCs w:val="18"/>
        </w:rPr>
      </w:pPr>
    </w:p>
  </w:footnote>
  <w:footnote w:id="9">
    <w:p w14:paraId="20ADC8FB" w14:textId="77777777" w:rsidR="008B7AAE" w:rsidRPr="00A31673" w:rsidRDefault="008B7AA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31702814" w14:textId="77777777" w:rsidR="008B7AAE" w:rsidRDefault="008B7AAE" w:rsidP="006B3E56">
      <w:pPr>
        <w:jc w:val="both"/>
      </w:pPr>
    </w:p>
    <w:p w14:paraId="36BE6647" w14:textId="77777777" w:rsidR="008B7AAE" w:rsidRDefault="008B7AAE"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166718F" w14:textId="77777777" w:rsidR="008B7AAE" w:rsidRPr="00503980" w:rsidRDefault="008B7AAE"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8D67E1">
        <w:rPr>
          <w:rFonts w:ascii="GHEA Grapalat" w:hAnsi="GHEA Grapalat"/>
          <w:i/>
          <w:sz w:val="20"/>
          <w:szCs w:val="20"/>
        </w:rPr>
        <w:t>4</w:t>
      </w:r>
      <w:r>
        <w:rPr>
          <w:rFonts w:ascii="GHEA Grapalat" w:hAnsi="GHEA Grapalat"/>
          <w:i/>
          <w:sz w:val="20"/>
          <w:szCs w:val="20"/>
        </w:rPr>
        <w:t>"</w:t>
      </w:r>
    </w:p>
    <w:p w14:paraId="121F4488" w14:textId="77777777" w:rsidR="008B7AAE" w:rsidRPr="003905B4" w:rsidRDefault="008B7AAE"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5494D71E" w14:textId="77777777" w:rsidR="008B7AAE" w:rsidRPr="008D64EE" w:rsidRDefault="008B7AAE" w:rsidP="006B3E56">
      <w:pPr>
        <w:pStyle w:val="FootnoteText"/>
        <w:rPr>
          <w:rFonts w:asciiTheme="minorHAnsi" w:hAnsiTheme="minorHAnsi"/>
        </w:rPr>
      </w:pPr>
    </w:p>
  </w:footnote>
  <w:footnote w:id="11">
    <w:p w14:paraId="6D0D7F33" w14:textId="77777777" w:rsidR="008B7AAE" w:rsidRDefault="008B7AAE" w:rsidP="002B66A2">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39D5B78C" w14:textId="77777777" w:rsidR="008B7AAE" w:rsidRDefault="008B7AAE" w:rsidP="002B66A2">
      <w:pPr>
        <w:pStyle w:val="FootnoteText"/>
        <w:rPr>
          <w:ins w:id="8" w:author="Inesa Kocharyan" w:date="2025-03-21T20:34:00Z"/>
          <w:rFonts w:ascii="GHEA Grapalat" w:hAnsi="GHEA Grapalat"/>
          <w:i/>
        </w:rPr>
      </w:pPr>
    </w:p>
    <w:p w14:paraId="56EF3E9D" w14:textId="77777777" w:rsidR="008B7AAE" w:rsidRDefault="008B7AAE" w:rsidP="002B66A2">
      <w:pPr>
        <w:pStyle w:val="FootnoteText"/>
        <w:rPr>
          <w:ins w:id="9" w:author="Inesa Kocharyan" w:date="2025-03-21T20:34:00Z"/>
          <w:rFonts w:ascii="GHEA Grapalat" w:hAnsi="GHEA Grapalat"/>
          <w:i/>
        </w:rPr>
      </w:pPr>
    </w:p>
    <w:p w14:paraId="3341F530" w14:textId="77777777" w:rsidR="008B7AAE" w:rsidRDefault="008B7AAE" w:rsidP="002B66A2">
      <w:pPr>
        <w:pStyle w:val="FootnoteText"/>
        <w:rPr>
          <w:ins w:id="10" w:author="Inesa Kocharyan" w:date="2025-03-21T20:34:00Z"/>
          <w:rFonts w:ascii="GHEA Grapalat" w:hAnsi="GHEA Grapalat"/>
          <w:i/>
        </w:rPr>
      </w:pPr>
    </w:p>
    <w:p w14:paraId="0467F859" w14:textId="77777777" w:rsidR="008B7AAE" w:rsidRDefault="008B7AAE" w:rsidP="002B66A2">
      <w:pPr>
        <w:pStyle w:val="FootnoteText"/>
        <w:rPr>
          <w:ins w:id="11" w:author="Inesa Kocharyan" w:date="2025-03-21T20:34:00Z"/>
          <w:rFonts w:ascii="GHEA Grapalat" w:hAnsi="GHEA Grapalat"/>
          <w:i/>
        </w:rPr>
      </w:pPr>
    </w:p>
    <w:p w14:paraId="23AF33DE" w14:textId="77777777" w:rsidR="008B7AAE" w:rsidRDefault="008B7AAE" w:rsidP="002B66A2">
      <w:pPr>
        <w:pStyle w:val="FootnoteText"/>
        <w:rPr>
          <w:ins w:id="12" w:author="Inesa Kocharyan" w:date="2025-03-21T20:34:00Z"/>
          <w:rFonts w:ascii="GHEA Grapalat" w:hAnsi="GHEA Grapalat"/>
          <w:i/>
        </w:rPr>
      </w:pPr>
    </w:p>
    <w:p w14:paraId="136594B5" w14:textId="77777777" w:rsidR="008B7AAE" w:rsidRDefault="008B7AAE" w:rsidP="002B66A2">
      <w:pPr>
        <w:pStyle w:val="FootnoteText"/>
        <w:rPr>
          <w:ins w:id="13" w:author="Inesa Kocharyan" w:date="2025-03-21T20:34:00Z"/>
          <w:rFonts w:ascii="GHEA Grapalat" w:hAnsi="GHEA Grapalat"/>
          <w:i/>
        </w:rPr>
      </w:pPr>
    </w:p>
    <w:p w14:paraId="3B069B0D" w14:textId="77777777" w:rsidR="008B7AAE" w:rsidRDefault="008B7AAE" w:rsidP="002B66A2">
      <w:pPr>
        <w:pStyle w:val="FootnoteText"/>
        <w:rPr>
          <w:ins w:id="14" w:author="Inesa Kocharyan" w:date="2025-03-21T20:34:00Z"/>
          <w:rFonts w:ascii="GHEA Grapalat" w:hAnsi="GHEA Grapalat"/>
          <w:i/>
        </w:rPr>
      </w:pPr>
    </w:p>
    <w:p w14:paraId="07771D83" w14:textId="77777777" w:rsidR="008B7AAE" w:rsidRDefault="008B7AAE" w:rsidP="002B66A2">
      <w:pPr>
        <w:pStyle w:val="FootnoteText"/>
        <w:rPr>
          <w:ins w:id="15" w:author="Inesa Kocharyan" w:date="2025-03-21T20:34:00Z"/>
          <w:rFonts w:ascii="GHEA Grapalat" w:hAnsi="GHEA Grapalat"/>
          <w:i/>
        </w:rPr>
      </w:pPr>
    </w:p>
    <w:p w14:paraId="7FB3F19E" w14:textId="77777777" w:rsidR="008B7AAE" w:rsidRDefault="008B7AAE" w:rsidP="002B66A2">
      <w:pPr>
        <w:pStyle w:val="FootnoteText"/>
        <w:rPr>
          <w:ins w:id="16" w:author="Inesa Kocharyan" w:date="2025-03-21T20:34:00Z"/>
          <w:rFonts w:ascii="GHEA Grapalat" w:hAnsi="GHEA Grapalat"/>
          <w:i/>
        </w:rPr>
      </w:pPr>
    </w:p>
    <w:p w14:paraId="35494218" w14:textId="77777777" w:rsidR="008B7AAE" w:rsidRDefault="008B7AAE" w:rsidP="002B66A2">
      <w:pPr>
        <w:pStyle w:val="FootnoteText"/>
        <w:rPr>
          <w:ins w:id="17" w:author="Inesa Kocharyan" w:date="2025-03-21T20:34:00Z"/>
          <w:rFonts w:ascii="GHEA Grapalat" w:hAnsi="GHEA Grapalat"/>
          <w:i/>
        </w:rPr>
      </w:pPr>
    </w:p>
    <w:p w14:paraId="56796AC2" w14:textId="77777777" w:rsidR="008B7AAE" w:rsidRDefault="008B7AAE" w:rsidP="002B66A2">
      <w:pPr>
        <w:pStyle w:val="FootnoteText"/>
        <w:rPr>
          <w:ins w:id="18" w:author="Inesa Kocharyan" w:date="2025-03-21T20:34:00Z"/>
          <w:rFonts w:ascii="GHEA Grapalat" w:hAnsi="GHEA Grapalat"/>
          <w:i/>
        </w:rPr>
      </w:pPr>
    </w:p>
    <w:p w14:paraId="0B017EBA" w14:textId="77777777" w:rsidR="008B7AAE" w:rsidRDefault="008B7AAE" w:rsidP="002B66A2">
      <w:pPr>
        <w:pStyle w:val="FootnoteText"/>
        <w:rPr>
          <w:ins w:id="19" w:author="Inesa Kocharyan" w:date="2025-03-21T20:34:00Z"/>
          <w:rFonts w:ascii="GHEA Grapalat" w:hAnsi="GHEA Grapalat"/>
          <w:i/>
        </w:rPr>
      </w:pPr>
    </w:p>
    <w:p w14:paraId="53676EC6" w14:textId="77777777" w:rsidR="008B7AAE" w:rsidRDefault="008B7AAE" w:rsidP="002B66A2">
      <w:pPr>
        <w:pStyle w:val="FootnoteText"/>
        <w:rPr>
          <w:ins w:id="20" w:author="Inesa Kocharyan" w:date="2025-03-21T20:34:00Z"/>
          <w:rFonts w:ascii="GHEA Grapalat" w:hAnsi="GHEA Grapalat"/>
          <w:i/>
        </w:rPr>
      </w:pPr>
    </w:p>
    <w:p w14:paraId="42118D87" w14:textId="77777777" w:rsidR="008B7AAE" w:rsidRDefault="008B7AAE" w:rsidP="002B66A2">
      <w:pPr>
        <w:pStyle w:val="FootnoteText"/>
        <w:rPr>
          <w:ins w:id="21" w:author="Inesa Kocharyan" w:date="2025-03-21T20:34:00Z"/>
          <w:rFonts w:ascii="GHEA Grapalat" w:hAnsi="GHEA Grapalat"/>
          <w:i/>
        </w:rPr>
      </w:pPr>
    </w:p>
    <w:p w14:paraId="366F4797" w14:textId="77777777" w:rsidR="008B7AAE" w:rsidRDefault="008B7AAE" w:rsidP="002B66A2">
      <w:pPr>
        <w:pStyle w:val="FootnoteText"/>
        <w:rPr>
          <w:ins w:id="22" w:author="Inesa Kocharyan" w:date="2025-03-21T20:34:00Z"/>
          <w:rFonts w:ascii="GHEA Grapalat" w:hAnsi="GHEA Grapalat"/>
          <w:i/>
        </w:rPr>
      </w:pPr>
    </w:p>
    <w:p w14:paraId="661A33A3" w14:textId="77777777" w:rsidR="008B7AAE" w:rsidRDefault="008B7AAE" w:rsidP="002B66A2">
      <w:pPr>
        <w:pStyle w:val="FootnoteText"/>
        <w:rPr>
          <w:ins w:id="23" w:author="Inesa Kocharyan" w:date="2025-03-21T20:34:00Z"/>
          <w:rFonts w:ascii="GHEA Grapalat" w:hAnsi="GHEA Grapalat"/>
          <w:i/>
        </w:rPr>
      </w:pPr>
    </w:p>
    <w:p w14:paraId="163BCE82" w14:textId="77777777" w:rsidR="008B7AAE" w:rsidRDefault="008B7AAE" w:rsidP="002B66A2">
      <w:pPr>
        <w:pStyle w:val="FootnoteText"/>
        <w:rPr>
          <w:ins w:id="24" w:author="Inesa Kocharyan" w:date="2025-03-21T20:34:00Z"/>
          <w:rFonts w:ascii="GHEA Grapalat" w:hAnsi="GHEA Grapalat"/>
          <w:i/>
        </w:rPr>
      </w:pPr>
    </w:p>
    <w:p w14:paraId="0F6DFFFC" w14:textId="77777777" w:rsidR="008B7AAE" w:rsidRPr="00A25D1B" w:rsidRDefault="008B7AAE" w:rsidP="002B66A2">
      <w:pPr>
        <w:pStyle w:val="FootnoteText"/>
        <w:rPr>
          <w:ins w:id="25" w:author="Inesa Kocharyan" w:date="2025-03-21T20:32:00Z"/>
        </w:rPr>
      </w:pPr>
    </w:p>
  </w:footnote>
  <w:footnote w:id="12">
    <w:p w14:paraId="49D11167" w14:textId="77777777" w:rsidR="00A80FC4" w:rsidRDefault="00A80FC4" w:rsidP="00A80FC4">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749565C5" w14:textId="77777777" w:rsidR="00A80FC4" w:rsidRDefault="00A80FC4" w:rsidP="00A80FC4">
      <w:pPr>
        <w:pStyle w:val="FootnoteText"/>
        <w:rPr>
          <w:ins w:id="26" w:author="Inesa Kocharyan" w:date="2025-03-21T20:34:00Z"/>
          <w:rFonts w:ascii="GHEA Grapalat" w:hAnsi="GHEA Grapalat"/>
          <w:i/>
        </w:rPr>
      </w:pPr>
    </w:p>
    <w:p w14:paraId="226E301A" w14:textId="77777777" w:rsidR="00A80FC4" w:rsidRDefault="00A80FC4" w:rsidP="00A80FC4">
      <w:pPr>
        <w:pStyle w:val="FootnoteText"/>
        <w:rPr>
          <w:ins w:id="27" w:author="Inesa Kocharyan" w:date="2025-03-21T20:34:00Z"/>
          <w:rFonts w:ascii="GHEA Grapalat" w:hAnsi="GHEA Grapalat"/>
          <w:i/>
        </w:rPr>
      </w:pPr>
    </w:p>
    <w:p w14:paraId="783820E5" w14:textId="77777777" w:rsidR="00A80FC4" w:rsidRDefault="00A80FC4" w:rsidP="00A80FC4">
      <w:pPr>
        <w:pStyle w:val="FootnoteText"/>
        <w:rPr>
          <w:ins w:id="28" w:author="Inesa Kocharyan" w:date="2025-03-21T20:34:00Z"/>
          <w:rFonts w:ascii="GHEA Grapalat" w:hAnsi="GHEA Grapalat"/>
          <w:i/>
        </w:rPr>
      </w:pPr>
    </w:p>
    <w:p w14:paraId="1C52EE06" w14:textId="77777777" w:rsidR="00A80FC4" w:rsidRDefault="00A80FC4" w:rsidP="00A80FC4">
      <w:pPr>
        <w:pStyle w:val="FootnoteText"/>
        <w:rPr>
          <w:ins w:id="29" w:author="Inesa Kocharyan" w:date="2025-03-21T20:34:00Z"/>
          <w:rFonts w:ascii="GHEA Grapalat" w:hAnsi="GHEA Grapalat"/>
          <w:i/>
        </w:rPr>
      </w:pPr>
    </w:p>
    <w:p w14:paraId="34822755" w14:textId="77777777" w:rsidR="00A80FC4" w:rsidRDefault="00A80FC4" w:rsidP="00A80FC4">
      <w:pPr>
        <w:pStyle w:val="FootnoteText"/>
        <w:rPr>
          <w:ins w:id="30" w:author="Inesa Kocharyan" w:date="2025-03-21T20:34:00Z"/>
          <w:rFonts w:ascii="GHEA Grapalat" w:hAnsi="GHEA Grapalat"/>
          <w:i/>
        </w:rPr>
      </w:pPr>
    </w:p>
    <w:p w14:paraId="002BC8D7" w14:textId="77777777" w:rsidR="00A80FC4" w:rsidRDefault="00A80FC4" w:rsidP="00A80FC4">
      <w:pPr>
        <w:pStyle w:val="FootnoteText"/>
        <w:rPr>
          <w:ins w:id="31" w:author="Inesa Kocharyan" w:date="2025-03-21T20:34:00Z"/>
          <w:rFonts w:ascii="GHEA Grapalat" w:hAnsi="GHEA Grapalat"/>
          <w:i/>
        </w:rPr>
      </w:pPr>
    </w:p>
    <w:p w14:paraId="2AC4953B" w14:textId="77777777" w:rsidR="00A80FC4" w:rsidRDefault="00A80FC4" w:rsidP="00A80FC4">
      <w:pPr>
        <w:pStyle w:val="FootnoteText"/>
        <w:rPr>
          <w:ins w:id="32" w:author="Inesa Kocharyan" w:date="2025-03-21T20:34:00Z"/>
          <w:rFonts w:ascii="GHEA Grapalat" w:hAnsi="GHEA Grapalat"/>
          <w:i/>
        </w:rPr>
      </w:pPr>
    </w:p>
    <w:p w14:paraId="529DC9F5" w14:textId="77777777" w:rsidR="00A80FC4" w:rsidRDefault="00A80FC4" w:rsidP="00A80FC4">
      <w:pPr>
        <w:pStyle w:val="FootnoteText"/>
        <w:rPr>
          <w:ins w:id="33" w:author="Inesa Kocharyan" w:date="2025-03-21T20:34:00Z"/>
          <w:rFonts w:ascii="GHEA Grapalat" w:hAnsi="GHEA Grapalat"/>
          <w:i/>
        </w:rPr>
      </w:pPr>
    </w:p>
    <w:p w14:paraId="0A5995D9" w14:textId="77777777" w:rsidR="00A80FC4" w:rsidRDefault="00A80FC4" w:rsidP="00A80FC4">
      <w:pPr>
        <w:pStyle w:val="FootnoteText"/>
        <w:rPr>
          <w:ins w:id="34" w:author="Inesa Kocharyan" w:date="2025-03-21T20:34:00Z"/>
          <w:rFonts w:ascii="GHEA Grapalat" w:hAnsi="GHEA Grapalat"/>
          <w:i/>
        </w:rPr>
      </w:pPr>
    </w:p>
    <w:p w14:paraId="29D65124" w14:textId="77777777" w:rsidR="00A80FC4" w:rsidRDefault="00A80FC4" w:rsidP="00A80FC4">
      <w:pPr>
        <w:pStyle w:val="FootnoteText"/>
        <w:rPr>
          <w:ins w:id="35" w:author="Inesa Kocharyan" w:date="2025-03-21T20:34:00Z"/>
          <w:rFonts w:ascii="GHEA Grapalat" w:hAnsi="GHEA Grapalat"/>
          <w:i/>
        </w:rPr>
      </w:pPr>
    </w:p>
    <w:p w14:paraId="1DF3AB78" w14:textId="77777777" w:rsidR="00A80FC4" w:rsidRDefault="00A80FC4" w:rsidP="00A80FC4">
      <w:pPr>
        <w:pStyle w:val="FootnoteText"/>
        <w:rPr>
          <w:ins w:id="36" w:author="Inesa Kocharyan" w:date="2025-03-21T20:34:00Z"/>
          <w:rFonts w:ascii="GHEA Grapalat" w:hAnsi="GHEA Grapalat"/>
          <w:i/>
        </w:rPr>
      </w:pPr>
    </w:p>
    <w:p w14:paraId="2805E8D2" w14:textId="77777777" w:rsidR="00A80FC4" w:rsidRDefault="00A80FC4" w:rsidP="00A80FC4">
      <w:pPr>
        <w:pStyle w:val="FootnoteText"/>
        <w:rPr>
          <w:ins w:id="37" w:author="Inesa Kocharyan" w:date="2025-03-21T20:34:00Z"/>
          <w:rFonts w:ascii="GHEA Grapalat" w:hAnsi="GHEA Grapalat"/>
          <w:i/>
        </w:rPr>
      </w:pPr>
    </w:p>
    <w:p w14:paraId="05C18C0C" w14:textId="77777777" w:rsidR="00A80FC4" w:rsidRDefault="00A80FC4" w:rsidP="00A80FC4">
      <w:pPr>
        <w:pStyle w:val="FootnoteText"/>
        <w:rPr>
          <w:ins w:id="38" w:author="Inesa Kocharyan" w:date="2025-03-21T20:34:00Z"/>
          <w:rFonts w:ascii="GHEA Grapalat" w:hAnsi="GHEA Grapalat"/>
          <w:i/>
        </w:rPr>
      </w:pPr>
    </w:p>
    <w:p w14:paraId="6D264DF9" w14:textId="77777777" w:rsidR="00A80FC4" w:rsidRDefault="00A80FC4" w:rsidP="00A80FC4">
      <w:pPr>
        <w:pStyle w:val="FootnoteText"/>
        <w:rPr>
          <w:ins w:id="39" w:author="Inesa Kocharyan" w:date="2025-03-21T20:34:00Z"/>
          <w:rFonts w:ascii="GHEA Grapalat" w:hAnsi="GHEA Grapalat"/>
          <w:i/>
        </w:rPr>
      </w:pPr>
    </w:p>
    <w:p w14:paraId="718A2A56" w14:textId="77777777" w:rsidR="00A80FC4" w:rsidRDefault="00A80FC4" w:rsidP="00A80FC4">
      <w:pPr>
        <w:pStyle w:val="FootnoteText"/>
        <w:rPr>
          <w:ins w:id="40" w:author="Inesa Kocharyan" w:date="2025-03-21T20:34:00Z"/>
          <w:rFonts w:ascii="GHEA Grapalat" w:hAnsi="GHEA Grapalat"/>
          <w:i/>
        </w:rPr>
      </w:pPr>
    </w:p>
    <w:p w14:paraId="5C872033" w14:textId="77777777" w:rsidR="00A80FC4" w:rsidRDefault="00A80FC4" w:rsidP="00A80FC4">
      <w:pPr>
        <w:pStyle w:val="FootnoteText"/>
        <w:rPr>
          <w:ins w:id="41" w:author="Inesa Kocharyan" w:date="2025-03-21T20:34:00Z"/>
          <w:rFonts w:ascii="GHEA Grapalat" w:hAnsi="GHEA Grapalat"/>
          <w:i/>
        </w:rPr>
      </w:pPr>
    </w:p>
    <w:p w14:paraId="46EB2137" w14:textId="77777777" w:rsidR="00A80FC4" w:rsidRDefault="00A80FC4" w:rsidP="00A80FC4">
      <w:pPr>
        <w:pStyle w:val="FootnoteText"/>
        <w:rPr>
          <w:ins w:id="42" w:author="Inesa Kocharyan" w:date="2025-03-21T20:34:00Z"/>
          <w:rFonts w:ascii="GHEA Grapalat" w:hAnsi="GHEA Grapalat"/>
          <w:i/>
        </w:rPr>
      </w:pPr>
    </w:p>
    <w:p w14:paraId="456608E8" w14:textId="77777777" w:rsidR="00A80FC4" w:rsidRPr="00A25D1B" w:rsidRDefault="00A80FC4" w:rsidP="00A80FC4">
      <w:pPr>
        <w:pStyle w:val="FootnoteText"/>
        <w:rPr>
          <w:ins w:id="43" w:author="Inesa Kocharyan" w:date="2025-03-21T20:32:00Z"/>
        </w:rPr>
      </w:pPr>
    </w:p>
  </w:footnote>
  <w:footnote w:id="13">
    <w:p w14:paraId="2BF59168" w14:textId="77777777" w:rsidR="008B7AAE" w:rsidRPr="00D3436F" w:rsidRDefault="008B7AA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6D8088B" w14:textId="77777777" w:rsidR="008B7AAE" w:rsidRPr="00D3436F" w:rsidRDefault="008B7AAE">
      <w:pPr>
        <w:pStyle w:val="FootnoteText"/>
        <w:rPr>
          <w:lang w:val="es-ES"/>
        </w:rPr>
      </w:pPr>
    </w:p>
  </w:footnote>
  <w:footnote w:id="14">
    <w:p w14:paraId="70772D46" w14:textId="77777777" w:rsidR="008B7AAE" w:rsidRPr="008842CE" w:rsidRDefault="008B7AAE"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710DA61" w14:textId="77777777" w:rsidR="008B7AAE" w:rsidRPr="008842CE" w:rsidRDefault="008B7AAE" w:rsidP="000A214C">
      <w:pPr>
        <w:pStyle w:val="FootnoteText"/>
        <w:jc w:val="both"/>
        <w:rPr>
          <w:rFonts w:ascii="GHEA Grapalat" w:hAnsi="GHEA Grapalat"/>
        </w:rPr>
      </w:pPr>
    </w:p>
  </w:footnote>
  <w:footnote w:id="15">
    <w:p w14:paraId="4C969022" w14:textId="77777777" w:rsidR="008B7AAE" w:rsidRPr="008842CE" w:rsidRDefault="008B7AAE" w:rsidP="000A214C">
      <w:pPr>
        <w:pStyle w:val="FootnoteText"/>
        <w:jc w:val="both"/>
      </w:pPr>
    </w:p>
  </w:footnote>
  <w:footnote w:id="16">
    <w:p w14:paraId="47243A79" w14:textId="77777777" w:rsidR="008B7AAE" w:rsidRPr="00217344" w:rsidRDefault="008B7AAE" w:rsidP="00131F0B">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53E410CB" w14:textId="77777777" w:rsidR="008B7AAE" w:rsidRDefault="008B7AAE"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6F65179B" w14:textId="77777777" w:rsidR="008B7AAE" w:rsidRPr="002A1F5A" w:rsidRDefault="008B7AAE"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144789AD" w14:textId="77777777" w:rsidR="008B7AAE" w:rsidRPr="002A1F5A" w:rsidRDefault="008B7AAE" w:rsidP="003B2F27">
      <w:pPr>
        <w:pStyle w:val="FootnoteText"/>
        <w:jc w:val="both"/>
        <w:rPr>
          <w:rFonts w:asciiTheme="minorHAnsi" w:hAnsiTheme="minorHAnsi"/>
        </w:rPr>
      </w:pPr>
    </w:p>
  </w:footnote>
  <w:footnote w:id="18">
    <w:p w14:paraId="177968C6" w14:textId="77777777" w:rsidR="008B7AAE" w:rsidRPr="002A7C6E" w:rsidRDefault="008B7AAE"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27B52CE1" w14:textId="77777777" w:rsidR="008B7AAE" w:rsidRPr="00D81E0E" w:rsidRDefault="008B7AAE"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9">
    <w:p w14:paraId="6C876903" w14:textId="77777777" w:rsidR="008B7AAE" w:rsidRPr="006F5F33" w:rsidRDefault="008B7AAE"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0">
    <w:p w14:paraId="21D4778D" w14:textId="77777777" w:rsidR="008B7AAE" w:rsidRPr="006F5F33" w:rsidRDefault="008B7AAE"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1">
    <w:p w14:paraId="6EFB1F95" w14:textId="77777777" w:rsidR="008B7AAE" w:rsidRPr="00EB336B" w:rsidRDefault="008B7AAE"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2F77C49" w14:textId="77777777" w:rsidR="008B7AAE" w:rsidRDefault="008B7AAE" w:rsidP="003B2F27">
      <w:pPr>
        <w:pStyle w:val="FootnoteText"/>
        <w:rPr>
          <w:rFonts w:asciiTheme="minorHAnsi" w:hAnsiTheme="minorHAnsi"/>
        </w:rPr>
      </w:pPr>
    </w:p>
    <w:p w14:paraId="5B67B863" w14:textId="77777777" w:rsidR="008B7AAE" w:rsidRPr="008F6EF8" w:rsidRDefault="008B7AAE"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35198CD3" w14:textId="77777777" w:rsidR="008B7AAE" w:rsidRPr="00576D9C" w:rsidRDefault="008B7AAE" w:rsidP="003B2F27">
      <w:pPr>
        <w:pStyle w:val="FootnoteText"/>
        <w:rPr>
          <w:rFonts w:asciiTheme="minorHAnsi" w:hAnsiTheme="minorHAnsi"/>
        </w:rPr>
      </w:pPr>
    </w:p>
  </w:footnote>
  <w:footnote w:id="22">
    <w:p w14:paraId="303C52D8" w14:textId="77777777" w:rsidR="008B7AAE" w:rsidRPr="00892F7F" w:rsidRDefault="008B7AAE"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1542FA4B" w14:textId="77777777" w:rsidR="008B7AAE" w:rsidRPr="0013046C" w:rsidRDefault="008B7AAE"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4588D035" w14:textId="77777777" w:rsidR="008B7AAE" w:rsidRPr="0013046C" w:rsidRDefault="008B7AAE"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CA86D9A" w14:textId="77777777" w:rsidR="008B7AAE" w:rsidRPr="006F5F33" w:rsidRDefault="008B7AAE"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B7AAE" w:rsidRPr="00552B23" w14:paraId="669D216E" w14:textId="77777777" w:rsidTr="00E3441C">
        <w:tc>
          <w:tcPr>
            <w:tcW w:w="2631" w:type="dxa"/>
          </w:tcPr>
          <w:p w14:paraId="5481797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061CF5B7" w14:textId="77777777" w:rsidR="008B7AAE" w:rsidRPr="0067463A" w:rsidRDefault="008B7AAE"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200B2528" w14:textId="77777777" w:rsidR="008B7AAE" w:rsidRPr="0067463A" w:rsidRDefault="008B7AAE"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8B7AAE" w:rsidRPr="00552B23" w14:paraId="25C20695" w14:textId="77777777" w:rsidTr="00E3441C">
        <w:tc>
          <w:tcPr>
            <w:tcW w:w="2631" w:type="dxa"/>
          </w:tcPr>
          <w:p w14:paraId="3518781E"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6C4D3BE"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47FBE66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767A9EED" w14:textId="77777777" w:rsidTr="00E3441C">
        <w:tc>
          <w:tcPr>
            <w:tcW w:w="2631" w:type="dxa"/>
          </w:tcPr>
          <w:p w14:paraId="1F8358D3"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CF35033"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6D587B2F"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5164EC46" w14:textId="77777777" w:rsidTr="00E3441C">
        <w:tc>
          <w:tcPr>
            <w:tcW w:w="2631" w:type="dxa"/>
          </w:tcPr>
          <w:p w14:paraId="592FD6D1"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1B50FF59"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0D60B0A2"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r w:rsidR="008B7AAE" w:rsidRPr="00552B23" w14:paraId="2ED54905" w14:textId="77777777" w:rsidTr="00E3441C">
        <w:tc>
          <w:tcPr>
            <w:tcW w:w="2631" w:type="dxa"/>
          </w:tcPr>
          <w:p w14:paraId="27C926D4"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1" w:type="dxa"/>
          </w:tcPr>
          <w:p w14:paraId="6AE34DFB"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c>
          <w:tcPr>
            <w:tcW w:w="2632" w:type="dxa"/>
          </w:tcPr>
          <w:p w14:paraId="2D339484" w14:textId="77777777" w:rsidR="008B7AAE" w:rsidRPr="00552B23" w:rsidRDefault="008B7AAE" w:rsidP="00E3441C">
            <w:pPr>
              <w:pStyle w:val="NormalWeb"/>
              <w:spacing w:before="0" w:beforeAutospacing="0" w:after="0" w:afterAutospacing="0" w:line="360" w:lineRule="auto"/>
              <w:jc w:val="center"/>
              <w:rPr>
                <w:rFonts w:ascii="GHEA Grapalat" w:hAnsi="GHEA Grapalat"/>
                <w:i/>
                <w:sz w:val="16"/>
              </w:rPr>
            </w:pPr>
          </w:p>
        </w:tc>
      </w:tr>
    </w:tbl>
    <w:p w14:paraId="475F2014" w14:textId="77777777" w:rsidR="008B7AAE" w:rsidRPr="006F5F33" w:rsidRDefault="008B7AAE"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75E823F" w14:textId="77777777" w:rsidR="008B7AAE" w:rsidRPr="00576D9C" w:rsidRDefault="008B7AAE" w:rsidP="003B2F27">
      <w:pPr>
        <w:pStyle w:val="FootnoteText"/>
        <w:jc w:val="both"/>
        <w:rPr>
          <w:rFonts w:ascii="GHEA Grapalat" w:hAnsi="GHEA Grapalat"/>
          <w:lang w:val="hy-AM"/>
        </w:rPr>
      </w:pPr>
    </w:p>
  </w:footnote>
  <w:footnote w:id="23">
    <w:p w14:paraId="6FB782B3" w14:textId="77777777" w:rsidR="008B7AAE" w:rsidRPr="006F5F33" w:rsidRDefault="008B7AAE"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14:paraId="6E1E08BB" w14:textId="77777777" w:rsidR="008B7AAE" w:rsidRPr="006F5F33" w:rsidRDefault="008B7AAE"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14:paraId="1141E9F1" w14:textId="77777777" w:rsidR="008B7AAE" w:rsidRPr="006F5F33" w:rsidRDefault="008B7AAE"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6">
    <w:p w14:paraId="28B88DB5" w14:textId="77777777" w:rsidR="008B7AAE" w:rsidRPr="00E40AC8" w:rsidRDefault="008B7AAE"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27">
    <w:p w14:paraId="4B211359" w14:textId="77777777" w:rsidR="008B7AAE" w:rsidRPr="00E40AC8" w:rsidRDefault="008B7AAE"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8">
    <w:p w14:paraId="4EF018D2" w14:textId="77777777" w:rsidR="008B7AAE" w:rsidRPr="00CA2754" w:rsidRDefault="008B7AAE"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BF501CF" w14:textId="77777777" w:rsidR="008B7AAE" w:rsidRPr="00CA2754" w:rsidRDefault="008B7AAE" w:rsidP="003B2F27">
      <w:pPr>
        <w:pStyle w:val="FootnoteText"/>
        <w:jc w:val="both"/>
        <w:rPr>
          <w:sz w:val="2"/>
          <w:szCs w:val="2"/>
        </w:rPr>
      </w:pPr>
    </w:p>
  </w:footnote>
  <w:footnote w:id="29">
    <w:p w14:paraId="31535404" w14:textId="77777777" w:rsidR="008B7AAE" w:rsidRPr="00CA2754" w:rsidRDefault="008B7AAE"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321B1"/>
    <w:multiLevelType w:val="multilevel"/>
    <w:tmpl w:val="83782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3C28E3"/>
    <w:multiLevelType w:val="multilevel"/>
    <w:tmpl w:val="764CD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1EC197F"/>
    <w:multiLevelType w:val="hybridMultilevel"/>
    <w:tmpl w:val="A87C11C2"/>
    <w:lvl w:ilvl="0" w:tplc="D00CD2E6">
      <w:start w:val="1"/>
      <w:numFmt w:val="decimal"/>
      <w:lvlText w:val="%1."/>
      <w:lvlJc w:val="left"/>
      <w:pPr>
        <w:ind w:left="630" w:hanging="360"/>
      </w:pPr>
      <w:rPr>
        <w:b/>
        <w:i w:val="0"/>
        <w:lang w:val="hy-AM"/>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D240B37"/>
    <w:multiLevelType w:val="multilevel"/>
    <w:tmpl w:val="E0165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3987ADE"/>
    <w:multiLevelType w:val="multilevel"/>
    <w:tmpl w:val="CB9802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3"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15:restartNumberingAfterBreak="0">
    <w:nsid w:val="61A25E5A"/>
    <w:multiLevelType w:val="multilevel"/>
    <w:tmpl w:val="D2EAE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C51709"/>
    <w:multiLevelType w:val="multilevel"/>
    <w:tmpl w:val="E0165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61974640">
    <w:abstractNumId w:val="25"/>
  </w:num>
  <w:num w:numId="2" w16cid:durableId="1937128233">
    <w:abstractNumId w:val="12"/>
  </w:num>
  <w:num w:numId="3" w16cid:durableId="989558291">
    <w:abstractNumId w:val="24"/>
  </w:num>
  <w:num w:numId="4" w16cid:durableId="1154297408">
    <w:abstractNumId w:val="19"/>
  </w:num>
  <w:num w:numId="5" w16cid:durableId="882714513">
    <w:abstractNumId w:val="30"/>
  </w:num>
  <w:num w:numId="6" w16cid:durableId="1272317740">
    <w:abstractNumId w:val="25"/>
    <w:lvlOverride w:ilvl="0">
      <w:startOverride w:val="1"/>
    </w:lvlOverride>
    <w:lvlOverride w:ilvl="1"/>
    <w:lvlOverride w:ilvl="2"/>
    <w:lvlOverride w:ilvl="3"/>
    <w:lvlOverride w:ilvl="4"/>
    <w:lvlOverride w:ilvl="5"/>
    <w:lvlOverride w:ilvl="6"/>
    <w:lvlOverride w:ilvl="7"/>
    <w:lvlOverride w:ilvl="8"/>
  </w:num>
  <w:num w:numId="7" w16cid:durableId="5040509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97791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3202393">
    <w:abstractNumId w:val="21"/>
  </w:num>
  <w:num w:numId="10" w16cid:durableId="480926748">
    <w:abstractNumId w:val="7"/>
  </w:num>
  <w:num w:numId="11" w16cid:durableId="1098983878">
    <w:abstractNumId w:val="10"/>
  </w:num>
  <w:num w:numId="12" w16cid:durableId="485173254">
    <w:abstractNumId w:val="35"/>
  </w:num>
  <w:num w:numId="13" w16cid:durableId="316152431">
    <w:abstractNumId w:val="33"/>
  </w:num>
  <w:num w:numId="14" w16cid:durableId="1551766307">
    <w:abstractNumId w:val="15"/>
  </w:num>
  <w:num w:numId="15" w16cid:durableId="2102405020">
    <w:abstractNumId w:val="34"/>
  </w:num>
  <w:num w:numId="16" w16cid:durableId="831604579">
    <w:abstractNumId w:val="18"/>
  </w:num>
  <w:num w:numId="17" w16cid:durableId="1700743225">
    <w:abstractNumId w:val="8"/>
  </w:num>
  <w:num w:numId="18" w16cid:durableId="740907418">
    <w:abstractNumId w:val="1"/>
  </w:num>
  <w:num w:numId="19" w16cid:durableId="1323309737">
    <w:abstractNumId w:val="20"/>
  </w:num>
  <w:num w:numId="20" w16cid:durableId="690301481">
    <w:abstractNumId w:val="20"/>
  </w:num>
  <w:num w:numId="21" w16cid:durableId="2325543">
    <w:abstractNumId w:val="22"/>
  </w:num>
  <w:num w:numId="22" w16cid:durableId="569655322">
    <w:abstractNumId w:val="26"/>
  </w:num>
  <w:num w:numId="23" w16cid:durableId="1026641831">
    <w:abstractNumId w:val="9"/>
  </w:num>
  <w:num w:numId="24" w16cid:durableId="1189641051">
    <w:abstractNumId w:val="22"/>
  </w:num>
  <w:num w:numId="25" w16cid:durableId="1885604919">
    <w:abstractNumId w:val="14"/>
  </w:num>
  <w:num w:numId="26" w16cid:durableId="1052995820">
    <w:abstractNumId w:val="5"/>
  </w:num>
  <w:num w:numId="27" w16cid:durableId="1909419992">
    <w:abstractNumId w:val="4"/>
  </w:num>
  <w:num w:numId="28" w16cid:durableId="286355816">
    <w:abstractNumId w:val="0"/>
  </w:num>
  <w:num w:numId="29" w16cid:durableId="837841199">
    <w:abstractNumId w:val="11"/>
  </w:num>
  <w:num w:numId="30" w16cid:durableId="1876383529">
    <w:abstractNumId w:val="31"/>
  </w:num>
  <w:num w:numId="31" w16cid:durableId="378432383">
    <w:abstractNumId w:val="27"/>
  </w:num>
  <w:num w:numId="32" w16cid:durableId="804660065">
    <w:abstractNumId w:val="28"/>
  </w:num>
  <w:num w:numId="33" w16cid:durableId="773594438">
    <w:abstractNumId w:val="23"/>
  </w:num>
  <w:num w:numId="34" w16cid:durableId="1250653279">
    <w:abstractNumId w:val="2"/>
  </w:num>
  <w:num w:numId="35" w16cid:durableId="1431008013">
    <w:abstractNumId w:val="3"/>
  </w:num>
  <w:num w:numId="36" w16cid:durableId="17046668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44594512">
    <w:abstractNumId w:val="29"/>
  </w:num>
  <w:num w:numId="38" w16cid:durableId="42342855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1973022">
    <w:abstractNumId w:val="32"/>
  </w:num>
  <w:num w:numId="40" w16cid:durableId="401219096">
    <w:abstractNumId w:val="17"/>
  </w:num>
  <w:num w:numId="41" w16cid:durableId="363293113">
    <w:abstractNumId w:val="29"/>
  </w:num>
  <w:num w:numId="42" w16cid:durableId="1965963752">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B00"/>
    <w:rsid w:val="00003DF0"/>
    <w:rsid w:val="00004B08"/>
    <w:rsid w:val="00004E07"/>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267"/>
    <w:rsid w:val="00016653"/>
    <w:rsid w:val="00016DFB"/>
    <w:rsid w:val="00017484"/>
    <w:rsid w:val="000209D3"/>
    <w:rsid w:val="00020B2E"/>
    <w:rsid w:val="00020C83"/>
    <w:rsid w:val="00021B05"/>
    <w:rsid w:val="00021C2E"/>
    <w:rsid w:val="00022250"/>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1D7E"/>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52F2"/>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14E"/>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BE4"/>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E8B"/>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C64"/>
    <w:rsid w:val="00146D61"/>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585"/>
    <w:rsid w:val="001E7733"/>
    <w:rsid w:val="001E7AA5"/>
    <w:rsid w:val="001F0335"/>
    <w:rsid w:val="001F0371"/>
    <w:rsid w:val="001F07A1"/>
    <w:rsid w:val="001F0970"/>
    <w:rsid w:val="001F0B18"/>
    <w:rsid w:val="001F0F81"/>
    <w:rsid w:val="001F1CCB"/>
    <w:rsid w:val="001F1DF0"/>
    <w:rsid w:val="001F1DF7"/>
    <w:rsid w:val="001F2099"/>
    <w:rsid w:val="001F2926"/>
    <w:rsid w:val="001F2F70"/>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465A"/>
    <w:rsid w:val="002166CE"/>
    <w:rsid w:val="00217344"/>
    <w:rsid w:val="00217710"/>
    <w:rsid w:val="00217A51"/>
    <w:rsid w:val="00220ACB"/>
    <w:rsid w:val="00220C7C"/>
    <w:rsid w:val="002218FE"/>
    <w:rsid w:val="00221C7B"/>
    <w:rsid w:val="0022247D"/>
    <w:rsid w:val="00223922"/>
    <w:rsid w:val="002240AB"/>
    <w:rsid w:val="00224C7B"/>
    <w:rsid w:val="002250D8"/>
    <w:rsid w:val="0022515E"/>
    <w:rsid w:val="002252CD"/>
    <w:rsid w:val="00226412"/>
    <w:rsid w:val="002273AD"/>
    <w:rsid w:val="0022770A"/>
    <w:rsid w:val="00227C9F"/>
    <w:rsid w:val="00230B12"/>
    <w:rsid w:val="00230C8F"/>
    <w:rsid w:val="00231C8E"/>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128"/>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816"/>
    <w:rsid w:val="00265A4B"/>
    <w:rsid w:val="00265D18"/>
    <w:rsid w:val="00265FD8"/>
    <w:rsid w:val="00266522"/>
    <w:rsid w:val="002665A4"/>
    <w:rsid w:val="002674D5"/>
    <w:rsid w:val="0027052A"/>
    <w:rsid w:val="00270D59"/>
    <w:rsid w:val="00270F75"/>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436"/>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240"/>
    <w:rsid w:val="002B6548"/>
    <w:rsid w:val="002B66A2"/>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23"/>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4FA5"/>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B52"/>
    <w:rsid w:val="00301EBE"/>
    <w:rsid w:val="00303732"/>
    <w:rsid w:val="003041A8"/>
    <w:rsid w:val="00304237"/>
    <w:rsid w:val="00304436"/>
    <w:rsid w:val="00304D64"/>
    <w:rsid w:val="003053EF"/>
    <w:rsid w:val="003058CA"/>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4AF"/>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5DF1"/>
    <w:rsid w:val="003468B8"/>
    <w:rsid w:val="00347499"/>
    <w:rsid w:val="003475E1"/>
    <w:rsid w:val="0034777A"/>
    <w:rsid w:val="003500D1"/>
    <w:rsid w:val="00350210"/>
    <w:rsid w:val="00350225"/>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19F"/>
    <w:rsid w:val="003A5533"/>
    <w:rsid w:val="003A62A4"/>
    <w:rsid w:val="003A645E"/>
    <w:rsid w:val="003A6791"/>
    <w:rsid w:val="003A734A"/>
    <w:rsid w:val="003A792E"/>
    <w:rsid w:val="003A7A2C"/>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5E31"/>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1A6"/>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8E3"/>
    <w:rsid w:val="00407B0C"/>
    <w:rsid w:val="00407DB3"/>
    <w:rsid w:val="0041023E"/>
    <w:rsid w:val="004110AC"/>
    <w:rsid w:val="004116A0"/>
    <w:rsid w:val="00411D9D"/>
    <w:rsid w:val="00412DF7"/>
    <w:rsid w:val="00413390"/>
    <w:rsid w:val="00413595"/>
    <w:rsid w:val="00416546"/>
    <w:rsid w:val="00416CC1"/>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7D1"/>
    <w:rsid w:val="00450C30"/>
    <w:rsid w:val="004517F5"/>
    <w:rsid w:val="004521BB"/>
    <w:rsid w:val="00452896"/>
    <w:rsid w:val="00454D73"/>
    <w:rsid w:val="0045525D"/>
    <w:rsid w:val="004553CA"/>
    <w:rsid w:val="0045669A"/>
    <w:rsid w:val="00456B02"/>
    <w:rsid w:val="00457745"/>
    <w:rsid w:val="00457FBF"/>
    <w:rsid w:val="00460CA5"/>
    <w:rsid w:val="004610FA"/>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021"/>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53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E61"/>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C0"/>
    <w:rsid w:val="00530BD2"/>
    <w:rsid w:val="00530C17"/>
    <w:rsid w:val="00530DA1"/>
    <w:rsid w:val="00530F97"/>
    <w:rsid w:val="0053183E"/>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91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9A0"/>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16F3"/>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79D"/>
    <w:rsid w:val="00675CA2"/>
    <w:rsid w:val="00676178"/>
    <w:rsid w:val="0067669A"/>
    <w:rsid w:val="00676A27"/>
    <w:rsid w:val="00677658"/>
    <w:rsid w:val="00677E00"/>
    <w:rsid w:val="006818FF"/>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6F7DEE"/>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8E9"/>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B9F"/>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9E3"/>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483"/>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623"/>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E6C"/>
    <w:rsid w:val="008819BD"/>
    <w:rsid w:val="00881C05"/>
    <w:rsid w:val="00881C22"/>
    <w:rsid w:val="0088384C"/>
    <w:rsid w:val="00884204"/>
    <w:rsid w:val="008842CE"/>
    <w:rsid w:val="00884822"/>
    <w:rsid w:val="00884B46"/>
    <w:rsid w:val="00886035"/>
    <w:rsid w:val="008860B6"/>
    <w:rsid w:val="00886961"/>
    <w:rsid w:val="00886AA6"/>
    <w:rsid w:val="00886D11"/>
    <w:rsid w:val="00886EFE"/>
    <w:rsid w:val="008875C7"/>
    <w:rsid w:val="00890F86"/>
    <w:rsid w:val="0089123F"/>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3EE8"/>
    <w:rsid w:val="008B4DB1"/>
    <w:rsid w:val="008B4FDA"/>
    <w:rsid w:val="008B73CD"/>
    <w:rsid w:val="008B7AAE"/>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7E1"/>
    <w:rsid w:val="008D68DB"/>
    <w:rsid w:val="008D6A46"/>
    <w:rsid w:val="008D77B2"/>
    <w:rsid w:val="008D7FF8"/>
    <w:rsid w:val="008E00F2"/>
    <w:rsid w:val="008E1FEB"/>
    <w:rsid w:val="008E24DC"/>
    <w:rsid w:val="008E28AD"/>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2EE"/>
    <w:rsid w:val="009354D8"/>
    <w:rsid w:val="009356E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5A"/>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5F"/>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2F59"/>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C6"/>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C50"/>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1B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3BC7"/>
    <w:rsid w:val="00A74478"/>
    <w:rsid w:val="00A747D4"/>
    <w:rsid w:val="00A74B2F"/>
    <w:rsid w:val="00A74CC7"/>
    <w:rsid w:val="00A74D0E"/>
    <w:rsid w:val="00A75242"/>
    <w:rsid w:val="00A75726"/>
    <w:rsid w:val="00A76200"/>
    <w:rsid w:val="00A76515"/>
    <w:rsid w:val="00A76C15"/>
    <w:rsid w:val="00A77032"/>
    <w:rsid w:val="00A779D8"/>
    <w:rsid w:val="00A804F2"/>
    <w:rsid w:val="00A8081F"/>
    <w:rsid w:val="00A80BA2"/>
    <w:rsid w:val="00A80FC4"/>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5E15"/>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67C"/>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64"/>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2A0"/>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50C"/>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22B"/>
    <w:rsid w:val="00B54C65"/>
    <w:rsid w:val="00B54F63"/>
    <w:rsid w:val="00B553D4"/>
    <w:rsid w:val="00B55B64"/>
    <w:rsid w:val="00B56139"/>
    <w:rsid w:val="00B561F2"/>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CAD"/>
    <w:rsid w:val="00B71D73"/>
    <w:rsid w:val="00B73AB8"/>
    <w:rsid w:val="00B73DE0"/>
    <w:rsid w:val="00B744F6"/>
    <w:rsid w:val="00B74B63"/>
    <w:rsid w:val="00B75036"/>
    <w:rsid w:val="00B75687"/>
    <w:rsid w:val="00B75DE9"/>
    <w:rsid w:val="00B761BD"/>
    <w:rsid w:val="00B762B1"/>
    <w:rsid w:val="00B778A5"/>
    <w:rsid w:val="00B81090"/>
    <w:rsid w:val="00B81AD3"/>
    <w:rsid w:val="00B82A65"/>
    <w:rsid w:val="00B83286"/>
    <w:rsid w:val="00B832AD"/>
    <w:rsid w:val="00B83BE6"/>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172"/>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0F9"/>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C57"/>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D93"/>
    <w:rsid w:val="00C81FE2"/>
    <w:rsid w:val="00C82BD2"/>
    <w:rsid w:val="00C83D8F"/>
    <w:rsid w:val="00C84419"/>
    <w:rsid w:val="00C858FA"/>
    <w:rsid w:val="00C85FFA"/>
    <w:rsid w:val="00C861E9"/>
    <w:rsid w:val="00C8641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4C"/>
    <w:rsid w:val="00CC4CB1"/>
    <w:rsid w:val="00CC518E"/>
    <w:rsid w:val="00CC584E"/>
    <w:rsid w:val="00CC5A5B"/>
    <w:rsid w:val="00CC5EBA"/>
    <w:rsid w:val="00CC6362"/>
    <w:rsid w:val="00CC69D0"/>
    <w:rsid w:val="00CC6F76"/>
    <w:rsid w:val="00CC73F0"/>
    <w:rsid w:val="00CD01CC"/>
    <w:rsid w:val="00CD043A"/>
    <w:rsid w:val="00CD0722"/>
    <w:rsid w:val="00CD13F3"/>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C6"/>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B67"/>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AD4"/>
    <w:rsid w:val="00D53FEB"/>
    <w:rsid w:val="00D5440E"/>
    <w:rsid w:val="00D5443D"/>
    <w:rsid w:val="00D54E6F"/>
    <w:rsid w:val="00D5541F"/>
    <w:rsid w:val="00D55A31"/>
    <w:rsid w:val="00D5674E"/>
    <w:rsid w:val="00D56D2A"/>
    <w:rsid w:val="00D57126"/>
    <w:rsid w:val="00D57531"/>
    <w:rsid w:val="00D60E8B"/>
    <w:rsid w:val="00D612BC"/>
    <w:rsid w:val="00D61D87"/>
    <w:rsid w:val="00D61DB3"/>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2D7"/>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0B6"/>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0D9B"/>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78E"/>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41B"/>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32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35F"/>
    <w:rsid w:val="00ED4C1D"/>
    <w:rsid w:val="00ED5972"/>
    <w:rsid w:val="00ED5C1C"/>
    <w:rsid w:val="00ED608B"/>
    <w:rsid w:val="00ED6836"/>
    <w:rsid w:val="00ED6A38"/>
    <w:rsid w:val="00EE02C2"/>
    <w:rsid w:val="00EE0877"/>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5F1B"/>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4"/>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119"/>
    <w:rsid w:val="00F62714"/>
    <w:rsid w:val="00F628DD"/>
    <w:rsid w:val="00F63223"/>
    <w:rsid w:val="00F63464"/>
    <w:rsid w:val="00F63BBB"/>
    <w:rsid w:val="00F649B6"/>
    <w:rsid w:val="00F64BF8"/>
    <w:rsid w:val="00F64DF9"/>
    <w:rsid w:val="00F6548C"/>
    <w:rsid w:val="00F65659"/>
    <w:rsid w:val="00F658E7"/>
    <w:rsid w:val="00F667B5"/>
    <w:rsid w:val="00F670B5"/>
    <w:rsid w:val="00F676CB"/>
    <w:rsid w:val="00F67946"/>
    <w:rsid w:val="00F67998"/>
    <w:rsid w:val="00F67C0F"/>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17A1"/>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2425"/>
    <w:rsid w:val="00FB2C2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373"/>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3C4"/>
    <w:rsid w:val="00FE2AA4"/>
    <w:rsid w:val="00FE2CCB"/>
    <w:rsid w:val="00FE2CFD"/>
    <w:rsid w:val="00FE2DB6"/>
    <w:rsid w:val="00FE449E"/>
    <w:rsid w:val="00FE54DC"/>
    <w:rsid w:val="00FE5743"/>
    <w:rsid w:val="00FE5D6C"/>
    <w:rsid w:val="00FE6887"/>
    <w:rsid w:val="00FE6C2A"/>
    <w:rsid w:val="00FE6D93"/>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40E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9DE292"/>
  <w15:docId w15:val="{34429163-B79C-44B3-B92F-3405ECE7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semiHidden/>
    <w:unhideWhenUsed/>
    <w:rsid w:val="00B25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B2550C"/>
    <w:rPr>
      <w:rFonts w:ascii="Courier New" w:hAnsi="Courier New" w:cs="Courier New"/>
      <w:lang w:val="en-US" w:eastAsia="en-US" w:bidi="ar-SA"/>
    </w:rPr>
  </w:style>
  <w:style w:type="character" w:customStyle="1" w:styleId="y2iqfc">
    <w:name w:val="y2iqfc"/>
    <w:basedOn w:val="DefaultParagraphFont"/>
    <w:rsid w:val="00B2550C"/>
  </w:style>
  <w:style w:type="table" w:customStyle="1" w:styleId="TableGrid1">
    <w:name w:val="Table Grid1"/>
    <w:basedOn w:val="TableNormal"/>
    <w:next w:val="TableGrid"/>
    <w:uiPriority w:val="59"/>
    <w:rsid w:val="00A80FC4"/>
    <w:rPr>
      <w:rFonts w:asciiTheme="minorHAnsi" w:eastAsiaTheme="minorHAnsi" w:hAnsiTheme="minorHAnsi" w:cstheme="minorBid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CCD6-50DE-44C5-99BA-D0A39BEA5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2502</TotalTime>
  <Pages>105</Pages>
  <Words>20982</Words>
  <Characters>119604</Characters>
  <Application>Microsoft Office Word</Application>
  <DocSecurity>0</DocSecurity>
  <Lines>996</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140306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Ofeli Kirakosyan</cp:lastModifiedBy>
  <cp:revision>1737</cp:revision>
  <cp:lastPrinted>2018-02-16T07:12:00Z</cp:lastPrinted>
  <dcterms:created xsi:type="dcterms:W3CDTF">2019-10-28T07:04:00Z</dcterms:created>
  <dcterms:modified xsi:type="dcterms:W3CDTF">2025-11-04T11:24:00Z</dcterms:modified>
</cp:coreProperties>
</file>